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E3A5" w14:textId="77777777" w:rsidR="00F31C58" w:rsidRDefault="003F6CBF" w:rsidP="003F6CBF">
      <w:pPr>
        <w:tabs>
          <w:tab w:val="left" w:pos="701"/>
          <w:tab w:val="left" w:pos="1051"/>
        </w:tabs>
      </w:pPr>
      <w:r>
        <w:tab/>
      </w:r>
      <w:r>
        <w:tab/>
      </w:r>
    </w:p>
    <w:p w14:paraId="7FEC21DB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20DBC47F" w14:textId="77777777"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14:paraId="2A0E1261" w14:textId="332184FE" w:rsidR="00F31C58" w:rsidRPr="00F65284" w:rsidRDefault="00F31C58" w:rsidP="00B06CD9">
      <w:pPr>
        <w:ind w:firstLine="708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на подбор на проекти</w:t>
      </w:r>
      <w:r>
        <w:t xml:space="preserve"> </w:t>
      </w:r>
      <w:r w:rsidR="003F6CBF" w:rsidRPr="003F6CBF">
        <w:rPr>
          <w:lang w:val="en-US"/>
        </w:rPr>
        <w:t>BG</w:t>
      </w:r>
      <w:r w:rsidR="003F6CBF" w:rsidRPr="00E41BE3">
        <w:rPr>
          <w:lang w:val="ru-RU"/>
        </w:rPr>
        <w:t>05</w:t>
      </w:r>
      <w:r w:rsidR="003F6CBF" w:rsidRPr="003F6CBF">
        <w:rPr>
          <w:lang w:val="en-US"/>
        </w:rPr>
        <w:t>M</w:t>
      </w:r>
      <w:r w:rsidR="003F6CBF" w:rsidRPr="00E41BE3">
        <w:rPr>
          <w:lang w:val="ru-RU"/>
        </w:rPr>
        <w:t>9</w:t>
      </w:r>
      <w:r w:rsidR="003F6CBF" w:rsidRPr="003F6CBF">
        <w:rPr>
          <w:lang w:val="en-US"/>
        </w:rPr>
        <w:t>OP</w:t>
      </w:r>
      <w:r w:rsidR="003F6CBF" w:rsidRPr="00E41BE3">
        <w:rPr>
          <w:lang w:val="ru-RU"/>
        </w:rPr>
        <w:t>001-</w:t>
      </w:r>
      <w:r w:rsidR="00E41BE3">
        <w:rPr>
          <w:lang w:val="ru-RU"/>
        </w:rPr>
        <w:t>2.</w:t>
      </w:r>
      <w:r w:rsidR="00E3216C">
        <w:rPr>
          <w:lang w:val="ru-RU"/>
        </w:rPr>
        <w:t>067</w:t>
      </w:r>
      <w:r w:rsidR="003F6CBF" w:rsidRPr="00E41BE3">
        <w:rPr>
          <w:lang w:val="ru-RU"/>
        </w:rPr>
        <w:t xml:space="preserve"> МИГ – Община </w:t>
      </w:r>
      <w:proofErr w:type="spellStart"/>
      <w:r w:rsidR="003F6CBF" w:rsidRPr="00E41BE3">
        <w:rPr>
          <w:lang w:val="ru-RU"/>
        </w:rPr>
        <w:t>Марица</w:t>
      </w:r>
      <w:proofErr w:type="spellEnd"/>
      <w:r w:rsidR="003F6CBF" w:rsidRPr="00E41BE3">
        <w:rPr>
          <w:lang w:val="ru-RU"/>
        </w:rPr>
        <w:t xml:space="preserve"> М05 „Активно </w:t>
      </w:r>
      <w:proofErr w:type="spellStart"/>
      <w:r w:rsidR="003F6CBF" w:rsidRPr="00E41BE3">
        <w:rPr>
          <w:lang w:val="ru-RU"/>
        </w:rPr>
        <w:t>включване</w:t>
      </w:r>
      <w:proofErr w:type="spellEnd"/>
      <w:r w:rsidR="003F6CBF" w:rsidRPr="00E41BE3">
        <w:rPr>
          <w:lang w:val="ru-RU"/>
        </w:rPr>
        <w:t xml:space="preserve"> – </w:t>
      </w:r>
      <w:proofErr w:type="spellStart"/>
      <w:r w:rsidR="003F6CBF" w:rsidRPr="00E41BE3">
        <w:rPr>
          <w:lang w:val="ru-RU"/>
        </w:rPr>
        <w:t>уязвими</w:t>
      </w:r>
      <w:proofErr w:type="spellEnd"/>
      <w:r w:rsidR="003F6CBF" w:rsidRPr="00E41BE3">
        <w:rPr>
          <w:lang w:val="ru-RU"/>
        </w:rPr>
        <w:t xml:space="preserve"> </w:t>
      </w:r>
      <w:proofErr w:type="spellStart"/>
      <w:r w:rsidR="003F6CBF" w:rsidRPr="00E41BE3">
        <w:rPr>
          <w:lang w:val="ru-RU"/>
        </w:rPr>
        <w:t>групи</w:t>
      </w:r>
      <w:proofErr w:type="spellEnd"/>
      <w:r w:rsidR="003F6CBF" w:rsidRPr="00E41BE3">
        <w:rPr>
          <w:lang w:val="ru-RU"/>
        </w:rPr>
        <w:t xml:space="preserve">“ </w:t>
      </w:r>
      <w:r>
        <w:t xml:space="preserve"> по Оперативна програма „Развитие на човешките ресурси“ 2014-2020 г.</w:t>
      </w:r>
    </w:p>
    <w:p w14:paraId="78E3EFB2" w14:textId="77777777" w:rsidR="00F31C58" w:rsidRDefault="00F31C58" w:rsidP="00B06CD9">
      <w:pPr>
        <w:ind w:firstLine="708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14:paraId="5B6F8569" w14:textId="77777777" w:rsidR="00F31C58" w:rsidRDefault="00F31C58" w:rsidP="00B06CD9">
      <w:pPr>
        <w:ind w:firstLine="708"/>
        <w:jc w:val="both"/>
      </w:pPr>
    </w:p>
    <w:p w14:paraId="605DEFD3" w14:textId="77777777" w:rsidR="00F31C58" w:rsidRDefault="00DC65D7" w:rsidP="00B06CD9">
      <w:pPr>
        <w:ind w:firstLine="708"/>
        <w:jc w:val="both"/>
      </w:pPr>
      <w:r>
        <w:rPr>
          <w:noProof/>
        </w:rPr>
        <w:drawing>
          <wp:inline distT="0" distB="0" distL="0" distR="0" wp14:anchorId="7D99EF9A" wp14:editId="1589E760">
            <wp:extent cx="5730240" cy="35814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653F6" w14:textId="77777777" w:rsidR="00F31C58" w:rsidRDefault="00F31C58" w:rsidP="00B06CD9">
      <w:pPr>
        <w:ind w:firstLine="708"/>
        <w:jc w:val="both"/>
      </w:pPr>
    </w:p>
    <w:p w14:paraId="698FC3D4" w14:textId="77777777" w:rsidR="00F31C58" w:rsidRDefault="00F31C58" w:rsidP="00B06CD9">
      <w:pPr>
        <w:ind w:firstLine="708"/>
        <w:jc w:val="both"/>
      </w:pPr>
    </w:p>
    <w:p w14:paraId="4B589673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20908BFA" w14:textId="77777777" w:rsidR="008E4381" w:rsidRDefault="008E4381" w:rsidP="00B06CD9">
      <w:pPr>
        <w:ind w:firstLine="708"/>
        <w:jc w:val="both"/>
      </w:pPr>
    </w:p>
    <w:p w14:paraId="6456B342" w14:textId="77777777" w:rsidR="008E4381" w:rsidRPr="008E4381" w:rsidRDefault="008E4381" w:rsidP="00B06CD9">
      <w:pPr>
        <w:ind w:firstLine="708"/>
        <w:jc w:val="both"/>
      </w:pPr>
      <w:r w:rsidRPr="008E4381">
        <w:t xml:space="preserve">На следния интернет адрес може да бъде намерена нагледна информация за принципните стъпки при създаване на формуляр за кандидатстване по всяка една </w:t>
      </w:r>
      <w:r w:rsidRPr="008E4381">
        <w:lastRenderedPageBreak/>
        <w:t>процедура:  https://www.youtube.com/watch?v=pX7nhlxmJAI&amp;index=7&amp;list=PLuwgBCmQnPhx6wpcxC4yWKLWwFmukiRNQ</w:t>
      </w:r>
    </w:p>
    <w:p w14:paraId="6D27E914" w14:textId="77777777" w:rsidR="00F31C58" w:rsidRDefault="00F31C58" w:rsidP="00B06CD9">
      <w:pPr>
        <w:ind w:firstLine="708"/>
        <w:jc w:val="both"/>
      </w:pPr>
    </w:p>
    <w:p w14:paraId="2F259901" w14:textId="77777777" w:rsidR="00F31C58" w:rsidRPr="00DF0419" w:rsidRDefault="00DC65D7" w:rsidP="00B06CD9">
      <w:pPr>
        <w:ind w:firstLine="708"/>
        <w:jc w:val="both"/>
      </w:pPr>
      <w:r>
        <w:rPr>
          <w:noProof/>
        </w:rPr>
        <w:drawing>
          <wp:inline distT="0" distB="0" distL="0" distR="0" wp14:anchorId="667E0E3D" wp14:editId="0CF51520">
            <wp:extent cx="5737860" cy="35814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B9534" w14:textId="77777777" w:rsidR="00F31C58" w:rsidRDefault="00F31C58" w:rsidP="006E3769">
      <w:pPr>
        <w:ind w:firstLine="708"/>
        <w:jc w:val="both"/>
      </w:pPr>
    </w:p>
    <w:p w14:paraId="4A47BD90" w14:textId="6AF9D13D"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3F6CBF" w:rsidRPr="003F6CBF">
        <w:t>BG05M9OP001-</w:t>
      </w:r>
      <w:r w:rsidR="00E41BE3">
        <w:t>2.</w:t>
      </w:r>
      <w:r w:rsidR="00E3216C">
        <w:t>067</w:t>
      </w:r>
      <w:r w:rsidR="003F6CBF" w:rsidRPr="003F6CBF">
        <w:t xml:space="preserve">МИГ – Община Марица М05 „Активно включване – уязвими групи“ </w:t>
      </w:r>
      <w:r w:rsidR="00D010D5" w:rsidRPr="00D010D5">
        <w:t xml:space="preserve">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14:paraId="3D4016B4" w14:textId="77777777" w:rsidR="00F31C58" w:rsidRDefault="00F31C58" w:rsidP="006E3769">
      <w:pPr>
        <w:ind w:firstLine="708"/>
        <w:jc w:val="both"/>
      </w:pPr>
    </w:p>
    <w:p w14:paraId="5EB3C59D" w14:textId="77777777"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11" w:history="1">
        <w:r w:rsidRPr="000C02A7">
          <w:rPr>
            <w:rStyle w:val="a9"/>
          </w:rPr>
          <w:t>http://eumis2020.government.bg/</w:t>
        </w:r>
      </w:hyperlink>
      <w:r>
        <w:t xml:space="preserve">  </w:t>
      </w:r>
    </w:p>
    <w:p w14:paraId="31B10A27" w14:textId="77777777"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6FDF4625" w14:textId="77777777" w:rsidR="00F31C58" w:rsidRPr="009E37C1" w:rsidRDefault="00F31C58" w:rsidP="006E3769">
      <w:pPr>
        <w:ind w:firstLine="708"/>
        <w:jc w:val="both"/>
      </w:pPr>
    </w:p>
    <w:p w14:paraId="6392DA52" w14:textId="77777777" w:rsid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от кандидат, който е регистриран като потребител в системата ИСУН 2020.</w:t>
      </w:r>
    </w:p>
    <w:p w14:paraId="13CE76C0" w14:textId="77777777" w:rsidR="00775C19" w:rsidRDefault="00775C19" w:rsidP="006E3769">
      <w:pPr>
        <w:ind w:firstLine="708"/>
        <w:jc w:val="both"/>
        <w:rPr>
          <w:b/>
          <w:u w:val="single"/>
        </w:rPr>
      </w:pPr>
    </w:p>
    <w:p w14:paraId="72AE59FF" w14:textId="77777777" w:rsidR="00F31C58" w:rsidRDefault="00F31C58" w:rsidP="006E3769">
      <w:pPr>
        <w:ind w:firstLine="708"/>
        <w:jc w:val="both"/>
      </w:pPr>
    </w:p>
    <w:p w14:paraId="25BF78F6" w14:textId="77777777"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lastRenderedPageBreak/>
        <w:t xml:space="preserve">комуникация с </w:t>
      </w:r>
      <w:r w:rsidR="00805A94">
        <w:t>МИГ, УО</w:t>
      </w:r>
      <w:r>
        <w:t xml:space="preserve">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3D902971" w14:textId="77777777" w:rsidR="00F31C58" w:rsidRDefault="00F31C58" w:rsidP="004335A0">
      <w:pPr>
        <w:ind w:firstLine="708"/>
        <w:jc w:val="both"/>
      </w:pPr>
      <w:r w:rsidRPr="00C7553D"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5E92B71B" w14:textId="75B39D8C" w:rsidR="00F31C58" w:rsidRPr="003719F7" w:rsidRDefault="00F31C58" w:rsidP="006E3769">
      <w:pPr>
        <w:ind w:firstLine="708"/>
        <w:jc w:val="both"/>
      </w:pPr>
      <w:r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3F6CBF" w:rsidRPr="003F6CBF">
        <w:t xml:space="preserve">BG05M9OP001- </w:t>
      </w:r>
      <w:r w:rsidR="00035D01">
        <w:t xml:space="preserve">2.067 </w:t>
      </w:r>
      <w:r w:rsidR="003F6CBF" w:rsidRPr="003F6CBF">
        <w:t>МИГ – Община Марица М05 „Активно включване – уязвими групи“</w:t>
      </w:r>
      <w:r w:rsidRPr="003719F7">
        <w:t xml:space="preserve">. На екрана се визуализират основната цел на процедурата, </w:t>
      </w:r>
      <w:r w:rsidR="00F5387F" w:rsidRPr="00F41786">
        <w:t>Условията</w:t>
      </w:r>
      <w:r w:rsidRPr="00F41786">
        <w:t xml:space="preserve"> за кандидатстване, документи за попълване, папка „Договор“ и папка „Документи за информация”</w:t>
      </w:r>
      <w:r w:rsidRPr="003719F7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3D876598" w14:textId="170FB89F"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3F6CBF" w:rsidRPr="003F6CBF">
        <w:t>BG05M9OP001-</w:t>
      </w:r>
      <w:r w:rsidR="00E41BE3">
        <w:t>2.</w:t>
      </w:r>
      <w:r w:rsidR="00E3216C">
        <w:t xml:space="preserve">067 </w:t>
      </w:r>
      <w:r w:rsidR="003F6CBF" w:rsidRPr="003F6CBF">
        <w:t>МИГ – Община Марица М05 „Активно включване – уязвими групи“</w:t>
      </w:r>
      <w:r>
        <w:t xml:space="preserve">, </w:t>
      </w:r>
      <w:r w:rsidRPr="00564A71">
        <w:t>съдържащ 12 секции за</w:t>
      </w:r>
      <w:r>
        <w:t xml:space="preserve"> попълване. </w:t>
      </w:r>
    </w:p>
    <w:p w14:paraId="0E514972" w14:textId="77777777" w:rsidR="00F31C58" w:rsidRDefault="00F31C58" w:rsidP="006E3769">
      <w:pPr>
        <w:ind w:firstLine="708"/>
        <w:jc w:val="both"/>
      </w:pPr>
    </w:p>
    <w:p w14:paraId="5F7B49FE" w14:textId="77777777" w:rsidR="00F31C58" w:rsidRPr="00F91C9E" w:rsidRDefault="00F31C58" w:rsidP="006E3769">
      <w:pPr>
        <w:ind w:firstLine="708"/>
        <w:jc w:val="both"/>
        <w:rPr>
          <w:b/>
          <w:color w:val="0070C0"/>
        </w:rPr>
      </w:pPr>
      <w:r w:rsidRPr="00F91C9E">
        <w:rPr>
          <w:b/>
          <w:color w:val="0070C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17D27C3A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00F48694" w14:textId="77777777"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3FDB9682" w14:textId="77777777" w:rsidR="00F31C58" w:rsidRDefault="00F31C58" w:rsidP="006E3769">
      <w:pPr>
        <w:ind w:firstLine="708"/>
        <w:jc w:val="both"/>
      </w:pPr>
    </w:p>
    <w:p w14:paraId="6629E2A6" w14:textId="77777777" w:rsidR="00F31C58" w:rsidRDefault="00F31C58" w:rsidP="006E3769">
      <w:pPr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6FE8F569" w14:textId="77777777" w:rsidR="00F31C58" w:rsidRDefault="00F31C58" w:rsidP="00696B5A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14:paraId="571BA7B1" w14:textId="722DA0FA" w:rsidR="00F31C58" w:rsidRDefault="00F31C58" w:rsidP="00F5387F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3D00CF">
        <w:t>т</w:t>
      </w:r>
      <w:r w:rsidR="003D00CF" w:rsidRPr="00035D01">
        <w:t xml:space="preserve">. </w:t>
      </w:r>
      <w:r w:rsidR="00035D01" w:rsidRPr="00035D01">
        <w:t xml:space="preserve">18 </w:t>
      </w:r>
      <w:r w:rsidR="003D00CF" w:rsidRPr="00035D01">
        <w:t xml:space="preserve">от </w:t>
      </w:r>
      <w:r w:rsidR="00F5387F" w:rsidRPr="00035D01">
        <w:t>Условията</w:t>
      </w:r>
      <w:r w:rsidRPr="00035D01">
        <w:t xml:space="preserve"> за кандидатстване, дейностите по пр</w:t>
      </w:r>
      <w:r w:rsidR="00883B0A" w:rsidRPr="00035D01">
        <w:t xml:space="preserve">оекта следва да приключат до </w:t>
      </w:r>
      <w:r w:rsidR="00035D01">
        <w:t>31.12.2023</w:t>
      </w:r>
      <w:r w:rsidR="00035D01" w:rsidRPr="00696B5A">
        <w:t xml:space="preserve"> </w:t>
      </w:r>
      <w:r w:rsidRPr="00696B5A">
        <w:t>г.</w:t>
      </w:r>
      <w:r>
        <w:t xml:space="preserve"> </w:t>
      </w:r>
      <w:r w:rsidRPr="005E58BD">
        <w:t>Най-ранна</w:t>
      </w:r>
      <w:r w:rsidR="00883B0A" w:rsidRPr="005E58BD">
        <w:t xml:space="preserve">та </w:t>
      </w:r>
      <w:r w:rsidR="0059374A" w:rsidRPr="005E58BD">
        <w:t xml:space="preserve">индикативна </w:t>
      </w:r>
      <w:r w:rsidR="00883B0A" w:rsidRPr="005E58BD">
        <w:t>дата за</w:t>
      </w:r>
      <w:r w:rsidRPr="005E58BD">
        <w:t xml:space="preserve"> сключване на договор е предвидено да </w:t>
      </w:r>
      <w:r w:rsidR="000E6D19" w:rsidRPr="005E58BD">
        <w:t>бъде</w:t>
      </w:r>
      <w:r w:rsidRPr="005E58BD">
        <w:t xml:space="preserve"> </w:t>
      </w:r>
      <w:r w:rsidR="00BE52B6">
        <w:t>15.03.2020</w:t>
      </w:r>
      <w:r w:rsidR="00BE52B6" w:rsidRPr="005E58BD">
        <w:t xml:space="preserve"> </w:t>
      </w:r>
      <w:r w:rsidRPr="005E58BD">
        <w:t xml:space="preserve">г. и стартиране на дейностите от </w:t>
      </w:r>
      <w:r w:rsidR="00BE52B6">
        <w:t>01.04.2020</w:t>
      </w:r>
      <w:r w:rsidR="00883B0A" w:rsidRPr="005E58BD">
        <w:t>г.</w:t>
      </w:r>
      <w:r w:rsidR="00883B0A">
        <w:t xml:space="preserve"> </w:t>
      </w:r>
    </w:p>
    <w:p w14:paraId="5AFD1687" w14:textId="77777777" w:rsidR="00E8600B" w:rsidRDefault="00F31C58" w:rsidP="00E8600B">
      <w:pPr>
        <w:pStyle w:val="aa"/>
        <w:ind w:left="1068"/>
        <w:jc w:val="both"/>
      </w:pPr>
      <w:r w:rsidRPr="004D1470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D844A0">
        <w:t>„</w:t>
      </w:r>
      <w:r w:rsidR="001A0B56">
        <w:t>Община</w:t>
      </w:r>
      <w:r w:rsidR="00D844A0">
        <w:t>”</w:t>
      </w:r>
      <w:r w:rsidR="001A0B56">
        <w:t xml:space="preserve">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1A0B56">
        <w:t xml:space="preserve">конкретната община или населено място, на територията на която ще се изпълнява проектното предложение. </w:t>
      </w:r>
      <w:r>
        <w:t>.</w:t>
      </w:r>
      <w:r w:rsidR="00E8600B">
        <w:t xml:space="preserve"> </w:t>
      </w:r>
    </w:p>
    <w:p w14:paraId="3A562218" w14:textId="77777777" w:rsidR="00D844A0" w:rsidRDefault="00D844A0" w:rsidP="00B27D06">
      <w:pPr>
        <w:pStyle w:val="aa"/>
        <w:numPr>
          <w:ilvl w:val="0"/>
          <w:numId w:val="1"/>
        </w:numPr>
        <w:jc w:val="both"/>
      </w:pPr>
    </w:p>
    <w:p w14:paraId="1566BF86" w14:textId="77777777" w:rsidR="00F31C58" w:rsidRDefault="00F31C58" w:rsidP="00DB2255">
      <w:pPr>
        <w:pStyle w:val="aa"/>
        <w:numPr>
          <w:ilvl w:val="0"/>
          <w:numId w:val="1"/>
        </w:numPr>
        <w:jc w:val="both"/>
      </w:pPr>
      <w:r w:rsidRPr="004D1470">
        <w:rPr>
          <w:b/>
        </w:rPr>
        <w:lastRenderedPageBreak/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14:paraId="21CE3220" w14:textId="77777777" w:rsidR="00F31C58" w:rsidRPr="00F31C58" w:rsidRDefault="00F31C58" w:rsidP="00DB22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7E65C32C" w14:textId="77777777" w:rsidR="00F31C58" w:rsidRPr="00F31C58" w:rsidRDefault="00F31C58" w:rsidP="00DB22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F31C58">
        <w:rPr>
          <w:b/>
        </w:rPr>
        <w:t>„НЕ“;</w:t>
      </w:r>
    </w:p>
    <w:p w14:paraId="20FD6F1D" w14:textId="77777777" w:rsidR="00F31C58" w:rsidRPr="00F31C58" w:rsidRDefault="00F31C58" w:rsidP="00AE4F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AE4F55" w:rsidRPr="00AE4F55">
        <w:t>- Да/Не</w:t>
      </w:r>
      <w:r w:rsidRPr="00AE4F55">
        <w:t>;</w:t>
      </w:r>
    </w:p>
    <w:p w14:paraId="359C7664" w14:textId="77777777" w:rsidR="00F31C58" w:rsidRDefault="00F31C58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AE4F55" w:rsidRPr="00AE4F55">
        <w:t xml:space="preserve">следва да маркирате </w:t>
      </w:r>
      <w:r w:rsidR="009D399A" w:rsidRPr="00861D44">
        <w:t xml:space="preserve">- </w:t>
      </w:r>
      <w:r w:rsidR="00AE4F55" w:rsidRPr="00AE4F55">
        <w:t>Не</w:t>
      </w:r>
      <w:r w:rsidRPr="00251084">
        <w:t>;</w:t>
      </w:r>
    </w:p>
    <w:p w14:paraId="4E769F69" w14:textId="77777777" w:rsidR="00F31C58" w:rsidRDefault="00F31C58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Проектът подлежи на режим на държавна помощ</w:t>
      </w:r>
      <w:r>
        <w:t xml:space="preserve"> - </w:t>
      </w:r>
      <w:r w:rsidR="00AE4F55" w:rsidRPr="00AE4F55">
        <w:t>следва да маркирате релевантната опция - Да/Не</w:t>
      </w:r>
      <w:r w:rsidRPr="00251084">
        <w:t>;</w:t>
      </w:r>
    </w:p>
    <w:p w14:paraId="37CE6B1E" w14:textId="77777777" w:rsidR="00F31C58" w:rsidRPr="004B1D3E" w:rsidRDefault="00F31C58" w:rsidP="00AE4F55">
      <w:pPr>
        <w:pStyle w:val="aa"/>
        <w:numPr>
          <w:ilvl w:val="0"/>
          <w:numId w:val="1"/>
        </w:numPr>
        <w:jc w:val="both"/>
      </w:pPr>
      <w:r w:rsidRPr="00F41786">
        <w:rPr>
          <w:b/>
        </w:rPr>
        <w:t>Проектът подлежи на режим на минимални помощи</w:t>
      </w:r>
      <w:r w:rsidRPr="00B27668">
        <w:t xml:space="preserve"> – </w:t>
      </w:r>
      <w:r w:rsidR="00AE4F55" w:rsidRPr="00AE4F55">
        <w:t>следва да маркирате релевантната опция - Да/Не</w:t>
      </w:r>
      <w:r w:rsidR="004D1470" w:rsidRPr="004B1D3E">
        <w:t>;</w:t>
      </w:r>
    </w:p>
    <w:p w14:paraId="04F02DED" w14:textId="77777777" w:rsidR="00F31C58" w:rsidRPr="009916C3" w:rsidRDefault="00F31C58" w:rsidP="00AE4F55">
      <w:pPr>
        <w:pStyle w:val="aa"/>
        <w:numPr>
          <w:ilvl w:val="0"/>
          <w:numId w:val="1"/>
        </w:numPr>
        <w:jc w:val="both"/>
      </w:pPr>
      <w:r w:rsidRPr="00F41786">
        <w:rPr>
          <w:b/>
        </w:rPr>
        <w:t>Проектът включва публично-частно партньорство</w:t>
      </w:r>
      <w:r>
        <w:t xml:space="preserve"> - </w:t>
      </w:r>
      <w:r w:rsidR="00AE4F55" w:rsidRPr="00AE4F55">
        <w:t>следва да маркирате релевантната опция - Да/Не</w:t>
      </w:r>
      <w:r w:rsidRPr="009916C3">
        <w:t>;</w:t>
      </w:r>
    </w:p>
    <w:p w14:paraId="0D1E9047" w14:textId="77777777" w:rsidR="00F31C58" w:rsidRDefault="00F31C58" w:rsidP="00251084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6891A997" w14:textId="77777777" w:rsidR="00F31C58" w:rsidRDefault="00F31C58" w:rsidP="007B5CED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</w:t>
      </w:r>
      <w:r w:rsidR="007B5CED">
        <w:t xml:space="preserve"> с целите и приоритетите на </w:t>
      </w:r>
      <w:r w:rsidR="007B5CED" w:rsidRPr="007B5CED">
        <w:t>СВОМР</w:t>
      </w:r>
      <w:r w:rsidR="007B5CED">
        <w:t>, както и със специфичните нужди на територията. Следва да опишете връзката на целите</w:t>
      </w:r>
      <w:r>
        <w:t xml:space="preserve"> с предвидените резултати</w:t>
      </w:r>
      <w:r w:rsidR="007B5CED">
        <w:t xml:space="preserve"> по проектното предложение</w:t>
      </w:r>
      <w:r>
        <w:t>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3723EFBB" w14:textId="77777777" w:rsidR="00F31C58" w:rsidRDefault="00F31C58" w:rsidP="006B15EE">
      <w:pPr>
        <w:jc w:val="both"/>
      </w:pPr>
    </w:p>
    <w:p w14:paraId="78B0A5A8" w14:textId="77777777"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2BD01E3C" w14:textId="77777777" w:rsidR="004F782A" w:rsidRDefault="004F782A" w:rsidP="004F782A">
      <w:pPr>
        <w:ind w:firstLine="708"/>
        <w:jc w:val="both"/>
        <w:rPr>
          <w:b/>
        </w:rPr>
      </w:pPr>
    </w:p>
    <w:p w14:paraId="6A24B58B" w14:textId="77777777" w:rsidR="00F31C58" w:rsidRPr="006B15EE" w:rsidRDefault="00F31C58" w:rsidP="006B15EE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14:paraId="1D5575DB" w14:textId="77777777" w:rsidR="00F31C58" w:rsidRPr="006B15EE" w:rsidRDefault="00F31C58" w:rsidP="006B15EE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14:paraId="72971CA9" w14:textId="77777777" w:rsidR="00F31C58" w:rsidRPr="006B15EE" w:rsidRDefault="00F31C58" w:rsidP="006B15EE">
      <w:pPr>
        <w:pStyle w:val="aa"/>
        <w:numPr>
          <w:ilvl w:val="0"/>
          <w:numId w:val="1"/>
        </w:numPr>
        <w:jc w:val="both"/>
      </w:pPr>
      <w:proofErr w:type="spellStart"/>
      <w:r w:rsidRPr="00F31C58">
        <w:rPr>
          <w:b/>
        </w:rPr>
        <w:t>Анти-спам</w:t>
      </w:r>
      <w:proofErr w:type="spellEnd"/>
      <w:r w:rsidRPr="006B15EE">
        <w:t xml:space="preserve"> – въведете </w:t>
      </w:r>
      <w:proofErr w:type="spellStart"/>
      <w:r w:rsidRPr="006B15EE">
        <w:t>анти-спам</w:t>
      </w:r>
      <w:proofErr w:type="spellEnd"/>
      <w:r w:rsidRPr="006B15EE">
        <w:t xml:space="preserve">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2A3371E3" w14:textId="77777777" w:rsidR="00F31C58" w:rsidRDefault="00F31C58" w:rsidP="006B15EE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12A4D9EC" w14:textId="77777777" w:rsidR="00F31C58" w:rsidRDefault="00F31C58" w:rsidP="006B15EE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lastRenderedPageBreak/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5948FF03" w14:textId="77777777" w:rsidR="00F31C58" w:rsidRPr="00F31C58" w:rsidRDefault="00F31C58" w:rsidP="00AE4F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14:paraId="606BEC7B" w14:textId="77777777" w:rsidR="00F31C58" w:rsidRDefault="00F31C58" w:rsidP="006B15EE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14:paraId="275C1515" w14:textId="77777777" w:rsidR="00F31C58" w:rsidRPr="00501EE9" w:rsidRDefault="00F31C58" w:rsidP="00501EE9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14:paraId="12A19DC6" w14:textId="77777777" w:rsidR="00501EE9" w:rsidRPr="00501EE9" w:rsidRDefault="00F31C58" w:rsidP="00501EE9">
      <w:pPr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14:paraId="5D2E71EB" w14:textId="77777777" w:rsidR="00F31C58" w:rsidRPr="00501EE9" w:rsidRDefault="00F31C58" w:rsidP="002B75E1">
      <w:pPr>
        <w:pStyle w:val="aa"/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14:paraId="59D53F07" w14:textId="77777777" w:rsidR="00F31C58" w:rsidRPr="00F31C58" w:rsidRDefault="00F31C58" w:rsidP="00AE4F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14:paraId="64DFD6A4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7A3A4F61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14:paraId="2A043B78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7F6A2E8D" w14:textId="77777777" w:rsidR="00F31C58" w:rsidRDefault="00F31C58" w:rsidP="00115941">
      <w:pPr>
        <w:pStyle w:val="aa"/>
        <w:numPr>
          <w:ilvl w:val="0"/>
          <w:numId w:val="1"/>
        </w:numPr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115941" w:rsidRPr="00115941">
        <w:t>тук се визуализира автоматично</w:t>
      </w:r>
      <w:r>
        <w:t xml:space="preserve"> електронната поща на кандидат</w:t>
      </w:r>
      <w:r w:rsidR="00115941">
        <w:t xml:space="preserve">а, </w:t>
      </w:r>
      <w:r w:rsidR="00115941" w:rsidRPr="00115941">
        <w:t>асоциирана с профила му в ИСУН</w:t>
      </w:r>
      <w:r>
        <w:t>;</w:t>
      </w:r>
    </w:p>
    <w:p w14:paraId="2788CDC3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464A731A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312E8E4E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6216025A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14:paraId="0165237F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200F68B9" w14:textId="77777777" w:rsidR="00F31C58" w:rsidRDefault="00F31C58" w:rsidP="00471406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0A3153C8" w14:textId="77777777" w:rsidR="00F31C58" w:rsidRPr="00A952F5" w:rsidRDefault="00F31C58" w:rsidP="00115941">
      <w:pPr>
        <w:pStyle w:val="aa"/>
        <w:numPr>
          <w:ilvl w:val="0"/>
          <w:numId w:val="1"/>
        </w:numPr>
        <w:jc w:val="both"/>
      </w:pPr>
      <w:proofErr w:type="spellStart"/>
      <w:r w:rsidRPr="00F31C58">
        <w:rPr>
          <w:b/>
        </w:rPr>
        <w:t>E-mail</w:t>
      </w:r>
      <w:proofErr w:type="spellEnd"/>
      <w:r w:rsidRPr="00F31C58">
        <w:rPr>
          <w:b/>
        </w:rPr>
        <w:t xml:space="preserve"> на лицето за контакти</w:t>
      </w:r>
      <w:r>
        <w:t xml:space="preserve"> </w:t>
      </w:r>
      <w:r w:rsidRPr="00A952F5">
        <w:t>– моля попълнете</w:t>
      </w:r>
      <w:r w:rsidR="00115941">
        <w:t xml:space="preserve">, желателно е да се посочи </w:t>
      </w:r>
      <w:r w:rsidR="00115941" w:rsidRPr="00115941">
        <w:t>електронна поща, различна от тази на организацията</w:t>
      </w:r>
      <w:r w:rsidRPr="00A952F5">
        <w:t>;</w:t>
      </w:r>
    </w:p>
    <w:p w14:paraId="2167E514" w14:textId="77777777" w:rsidR="00F31C58" w:rsidRDefault="00F31C58" w:rsidP="00A952F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29CC020D" w14:textId="77777777" w:rsidR="00F31C58" w:rsidRDefault="00F31C58" w:rsidP="001F64FD">
      <w:pPr>
        <w:jc w:val="both"/>
        <w:rPr>
          <w:b/>
        </w:rPr>
      </w:pPr>
    </w:p>
    <w:p w14:paraId="12777D63" w14:textId="77777777"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t>П</w:t>
      </w:r>
      <w:r>
        <w:rPr>
          <w:b/>
        </w:rPr>
        <w:t>опълване на секция 3. Данни за партньори</w:t>
      </w:r>
    </w:p>
    <w:p w14:paraId="0D11F3D5" w14:textId="77777777" w:rsidR="00F31C58" w:rsidRDefault="00F31C58" w:rsidP="001F64FD">
      <w:pPr>
        <w:jc w:val="both"/>
        <w:rPr>
          <w:b/>
        </w:rPr>
      </w:pPr>
    </w:p>
    <w:p w14:paraId="04C3D856" w14:textId="7499660B" w:rsidR="00AE4F55" w:rsidRDefault="009D399A" w:rsidP="00AE4F55">
      <w:pPr>
        <w:ind w:firstLine="708"/>
        <w:jc w:val="both"/>
      </w:pPr>
      <w:r>
        <w:t>В случай</w:t>
      </w:r>
      <w:r w:rsidR="00AE4F55">
        <w:t xml:space="preserve"> че кандидатът е решил да кандидатства в партньорство с една или повече от допустимите организации, съгласно т. </w:t>
      </w:r>
      <w:r w:rsidR="00035D01">
        <w:t xml:space="preserve">12 </w:t>
      </w:r>
      <w:r w:rsidR="00AE4F55">
        <w:t xml:space="preserve">от </w:t>
      </w:r>
      <w:r w:rsidR="00F5387F">
        <w:t xml:space="preserve">Условията </w:t>
      </w:r>
      <w:r w:rsidR="00AE4F55">
        <w:t xml:space="preserve">за кандидатстване, то </w:t>
      </w:r>
      <w:r w:rsidR="00AE4F55">
        <w:lastRenderedPageBreak/>
        <w:t>всеки един от партньорите следва да бъде описан в секция 3. Данни за партньорите на Формуляра за кандидатстване.</w:t>
      </w:r>
    </w:p>
    <w:p w14:paraId="684EFB92" w14:textId="77777777" w:rsidR="00AE4F55" w:rsidRPr="00F31C58" w:rsidRDefault="00AE4F55" w:rsidP="00AE4F55">
      <w:pPr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14:paraId="39160B8F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14:paraId="1DC64451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14:paraId="5A37A952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proofErr w:type="spellStart"/>
      <w:r w:rsidRPr="00F31C58">
        <w:rPr>
          <w:b/>
        </w:rPr>
        <w:t>Анти-спам</w:t>
      </w:r>
      <w:proofErr w:type="spellEnd"/>
      <w:r>
        <w:t xml:space="preserve"> – въведете </w:t>
      </w:r>
      <w:proofErr w:type="spellStart"/>
      <w:r>
        <w:t>анти-спам</w:t>
      </w:r>
      <w:proofErr w:type="spellEnd"/>
      <w:r>
        <w:t xml:space="preserve"> номера, изписан от дясната страна на полето;</w:t>
      </w:r>
    </w:p>
    <w:p w14:paraId="24679D16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360216DB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14:paraId="09339C70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14:paraId="1C05361A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14:paraId="0EF94CE1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14:paraId="0D070784" w14:textId="77777777" w:rsidR="00AE4F55" w:rsidRPr="00F701C4" w:rsidRDefault="00AE4F55" w:rsidP="00AE4F55">
      <w:pPr>
        <w:numPr>
          <w:ilvl w:val="0"/>
          <w:numId w:val="1"/>
        </w:numPr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14:paraId="61B81A22" w14:textId="77777777" w:rsidR="00AE4F55" w:rsidRPr="00F31C58" w:rsidRDefault="00AE4F55" w:rsidP="00AE4F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14:paraId="6ECF799E" w14:textId="77777777" w:rsidR="00AE4F55" w:rsidRPr="00276286" w:rsidRDefault="00AE4F55" w:rsidP="00AE4F55">
      <w:pPr>
        <w:pStyle w:val="aa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14:paraId="2879987D" w14:textId="77777777" w:rsidR="00AE4F55" w:rsidRPr="002A4BB7" w:rsidRDefault="00AE4F55" w:rsidP="00AE4F55">
      <w:pPr>
        <w:pStyle w:val="aa"/>
        <w:numPr>
          <w:ilvl w:val="0"/>
          <w:numId w:val="1"/>
        </w:numPr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F41786">
        <w:rPr>
          <w:color w:val="FF0000"/>
          <w:u w:val="single"/>
        </w:rPr>
        <w:t xml:space="preserve">в тази секция следва да се запише каква част от бюджета на проекта </w:t>
      </w:r>
      <w:r w:rsidRPr="00F41786">
        <w:rPr>
          <w:b/>
          <w:color w:val="FF0000"/>
          <w:u w:val="single"/>
        </w:rPr>
        <w:t>ще бъде разходвана от партньора</w:t>
      </w:r>
      <w:r w:rsidRPr="00F41786">
        <w:rPr>
          <w:color w:val="FF0000"/>
          <w:u w:val="single"/>
        </w:rPr>
        <w:t xml:space="preserve"> </w:t>
      </w:r>
      <w:r w:rsidRPr="002A4BB7">
        <w:t>;</w:t>
      </w:r>
    </w:p>
    <w:p w14:paraId="5BDBB113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1625128D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27456D3C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14:paraId="2D7C719D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proofErr w:type="spellStart"/>
      <w:r w:rsidRPr="00F31C58">
        <w:rPr>
          <w:b/>
        </w:rPr>
        <w:t>E-mail</w:t>
      </w:r>
      <w:proofErr w:type="spellEnd"/>
      <w:r w:rsidRPr="00F31C58">
        <w:rPr>
          <w:b/>
        </w:rPr>
        <w:t>:</w:t>
      </w:r>
      <w:r>
        <w:t xml:space="preserve"> посочете електронната поща на организацията-партньор;</w:t>
      </w:r>
    </w:p>
    <w:p w14:paraId="1A1F4D35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3DE1B46F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14:paraId="16D3D96C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lastRenderedPageBreak/>
        <w:t>Номер на факс</w:t>
      </w:r>
      <w:r>
        <w:t xml:space="preserve"> – моля попълнете, ако е приложимо;</w:t>
      </w:r>
    </w:p>
    <w:p w14:paraId="5848C891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14:paraId="7B4355B0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613B3A2B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38337FEE" w14:textId="77777777" w:rsidR="00AE4F55" w:rsidRDefault="00AE4F55" w:rsidP="00AE4F55">
      <w:pPr>
        <w:pStyle w:val="aa"/>
        <w:numPr>
          <w:ilvl w:val="0"/>
          <w:numId w:val="1"/>
        </w:numPr>
        <w:jc w:val="both"/>
      </w:pPr>
      <w:proofErr w:type="spellStart"/>
      <w:r w:rsidRPr="00F31C58">
        <w:rPr>
          <w:b/>
        </w:rPr>
        <w:t>E-mail</w:t>
      </w:r>
      <w:proofErr w:type="spellEnd"/>
      <w:r w:rsidRPr="00F31C58">
        <w:rPr>
          <w:b/>
        </w:rPr>
        <w:t xml:space="preserve"> на лицето за контакти</w:t>
      </w:r>
      <w:r>
        <w:t xml:space="preserve"> – моля попълнете;</w:t>
      </w:r>
    </w:p>
    <w:p w14:paraId="2ABF8E0D" w14:textId="77777777" w:rsidR="00AE4F55" w:rsidRDefault="00AE4F55" w:rsidP="00AE4F55">
      <w:pPr>
        <w:pStyle w:val="aa"/>
        <w:ind w:left="1068"/>
        <w:jc w:val="both"/>
      </w:pPr>
    </w:p>
    <w:p w14:paraId="11B9523B" w14:textId="77777777"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14:paraId="0D945C2E" w14:textId="77777777" w:rsidR="002B75E1" w:rsidRDefault="002B75E1" w:rsidP="00400878">
      <w:pPr>
        <w:ind w:firstLine="708"/>
        <w:jc w:val="both"/>
      </w:pPr>
    </w:p>
    <w:p w14:paraId="0FA113C6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31805C36" w14:textId="77777777" w:rsidR="00F31C58" w:rsidRDefault="00F31C58" w:rsidP="00400878">
      <w:pPr>
        <w:ind w:firstLine="708"/>
        <w:jc w:val="both"/>
      </w:pPr>
    </w:p>
    <w:p w14:paraId="245E4FD2" w14:textId="7DE26A27" w:rsidR="00331311" w:rsidRDefault="00331311" w:rsidP="00331311">
      <w:pPr>
        <w:spacing w:after="15" w:line="266" w:lineRule="auto"/>
        <w:ind w:left="-15" w:right="-279" w:firstLine="708"/>
        <w:jc w:val="both"/>
        <w:rPr>
          <w:color w:val="FF0000"/>
          <w:szCs w:val="22"/>
        </w:rPr>
      </w:pPr>
      <w:r w:rsidRPr="00331311">
        <w:rPr>
          <w:color w:val="FF0000"/>
          <w:szCs w:val="22"/>
        </w:rPr>
        <w:t xml:space="preserve">Кодовете по измерения за конкретната процедура се попълват от УО при съгласуване на Условията за кандидатстване, и ще бъдат допълнени от МИГ </w:t>
      </w:r>
      <w:r>
        <w:rPr>
          <w:color w:val="FF0000"/>
          <w:szCs w:val="22"/>
        </w:rPr>
        <w:t>– Община Марица</w:t>
      </w:r>
      <w:r w:rsidRPr="00331311">
        <w:rPr>
          <w:color w:val="FF0000"/>
          <w:szCs w:val="22"/>
        </w:rPr>
        <w:t>, при необходимост в настоящите Указания при регистрирането на процедурата в системата ИСУН 2020.</w:t>
      </w:r>
      <w:r w:rsidRPr="00331311">
        <w:rPr>
          <w:color w:val="FF0000"/>
          <w:szCs w:val="22"/>
          <w:vertAlign w:val="superscript"/>
        </w:rPr>
        <w:footnoteReference w:id="1"/>
      </w:r>
    </w:p>
    <w:p w14:paraId="666B7040" w14:textId="77777777" w:rsidR="00DA5431" w:rsidRDefault="00DA5431" w:rsidP="00DA5431">
      <w:pPr>
        <w:ind w:firstLine="708"/>
        <w:jc w:val="both"/>
      </w:pPr>
      <w:r>
        <w:t>Кодовете са въведени, съгласно Регламент за изпълнение (ЕС) № 215/ 2014 на Комисията, като те се използват за отчитане на средствата от Европейските структурни и инвестиционни фондове.</w:t>
      </w:r>
    </w:p>
    <w:p w14:paraId="42BE310D" w14:textId="77777777" w:rsidR="00DA5431" w:rsidRDefault="00DA5431" w:rsidP="00DA5431">
      <w:pPr>
        <w:ind w:firstLine="708"/>
        <w:jc w:val="both"/>
      </w:pPr>
      <w:r>
        <w:t>В конкретния случай при разписването на своето проектно предложение, информацията, която трябва да въведете в този раздел е следната:</w:t>
      </w:r>
    </w:p>
    <w:p w14:paraId="156C857C" w14:textId="77777777" w:rsidR="00DA5431" w:rsidRDefault="00DA5431" w:rsidP="00DA5431">
      <w:pPr>
        <w:jc w:val="both"/>
      </w:pPr>
    </w:p>
    <w:p w14:paraId="7F499DA4" w14:textId="78ADCFDB" w:rsidR="00DA5431" w:rsidRDefault="00DA5431" w:rsidP="00DA5431">
      <w:pPr>
        <w:jc w:val="both"/>
      </w:pPr>
      <w:r>
        <w:t>Поле № 1 „Област на интервенция“ – моля заложете съответния код, в зависимост от избрания инвестиционен приоритет, към който е насочено Вашето проектно предложение:</w:t>
      </w:r>
    </w:p>
    <w:p w14:paraId="4631943D" w14:textId="54790536" w:rsidR="00DA5431" w:rsidRDefault="00DA5431" w:rsidP="00DA5431">
      <w:pPr>
        <w:jc w:val="both"/>
      </w:pPr>
      <w:r>
        <w:tab/>
        <w:t>Код 109  -</w:t>
      </w:r>
      <w:r w:rsidRPr="00DA5431">
        <w:t xml:space="preserve"> Активно приобщаване, включително с оглед насърчаване на равните възможности и активното участие и по-добрата пригодност за работа</w:t>
      </w:r>
    </w:p>
    <w:p w14:paraId="5968063D" w14:textId="319384CD" w:rsidR="00DA5431" w:rsidRDefault="00DA5431" w:rsidP="00DA5431">
      <w:pPr>
        <w:jc w:val="both"/>
      </w:pPr>
      <w:r>
        <w:tab/>
      </w:r>
    </w:p>
    <w:p w14:paraId="06C43E49" w14:textId="77777777" w:rsidR="00DA5431" w:rsidRDefault="00DA5431" w:rsidP="00DA5431">
      <w:pPr>
        <w:jc w:val="both"/>
      </w:pPr>
      <w:r>
        <w:t xml:space="preserve">Полета от 2 до 6 включително са попълнени автоматично. </w:t>
      </w:r>
    </w:p>
    <w:p w14:paraId="31962E1E" w14:textId="77777777" w:rsidR="00DA5431" w:rsidRDefault="00DA5431" w:rsidP="00DA5431">
      <w:pPr>
        <w:jc w:val="both"/>
      </w:pPr>
    </w:p>
    <w:p w14:paraId="69740632" w14:textId="523A2EA6" w:rsidR="00DA5431" w:rsidRDefault="00DA5431" w:rsidP="00DA5431">
      <w:pPr>
        <w:jc w:val="both"/>
      </w:pPr>
      <w:r>
        <w:t>Поле №7 „Икономическа дейност“ следва да изберете един или повече от един код по област на интервенция от падащото меню, в зависимост от това дали кандидат и партньор/и (ако е приложимо) са с различен код на икономическа дейност и дейностите, за които кандидатстват са от различни кодове на икономическа дейност.</w:t>
      </w:r>
    </w:p>
    <w:p w14:paraId="3A3103EB" w14:textId="0C7390C8" w:rsidR="00DA5431" w:rsidRDefault="00DA5431" w:rsidP="00580B5E">
      <w:pPr>
        <w:spacing w:after="15" w:line="266" w:lineRule="auto"/>
        <w:ind w:right="-279" w:firstLine="708"/>
        <w:jc w:val="both"/>
      </w:pPr>
      <w:r w:rsidRPr="00B363AE">
        <w:rPr>
          <w:b/>
        </w:rPr>
        <w:t>Измерение 7 Икономическа дейност</w:t>
      </w:r>
      <w:r>
        <w:rPr>
          <w:b/>
        </w:rPr>
        <w:t xml:space="preserve">: </w:t>
      </w:r>
      <w:r>
        <w:t>21, 24</w:t>
      </w:r>
    </w:p>
    <w:p w14:paraId="231E8914" w14:textId="167C9AF8" w:rsidR="00DA5431" w:rsidRDefault="00DA5431" w:rsidP="00DA5431">
      <w:pPr>
        <w:jc w:val="both"/>
      </w:pPr>
    </w:p>
    <w:p w14:paraId="657D80BB" w14:textId="77777777" w:rsidR="00DA5431" w:rsidRDefault="00DA5431" w:rsidP="00DA5431">
      <w:pPr>
        <w:jc w:val="both"/>
      </w:pPr>
      <w:r>
        <w:t xml:space="preserve">Ако дейностите, заложени в проектното предложение, попадат само в един от кодовете по област на интервенция, кандидатът посочва само този код. В случай, че дейностите, заложени в проектното предложение, попадат в два или повече кода по област на </w:t>
      </w:r>
      <w:r>
        <w:lastRenderedPageBreak/>
        <w:t>интервенция, то следва да се добавят всички кодове, като разпределението в бюджета по кодовете следва да бъде съобразено с броя на лицата от целевата група, включени в съответния код.</w:t>
      </w:r>
    </w:p>
    <w:p w14:paraId="1AC0762E" w14:textId="77777777" w:rsidR="00DA5431" w:rsidRDefault="00DA5431" w:rsidP="00DA5431">
      <w:pPr>
        <w:ind w:firstLine="708"/>
        <w:jc w:val="both"/>
      </w:pPr>
    </w:p>
    <w:p w14:paraId="3679AE87" w14:textId="77777777" w:rsidR="00DA5431" w:rsidRDefault="00DA5431" w:rsidP="00580B5E">
      <w:pPr>
        <w:ind w:firstLine="708"/>
        <w:jc w:val="both"/>
      </w:pPr>
      <w:r>
        <w:t>В случай, че сте посочили повече от един код по област на интервенция или по икономическа дейност, в секция 5 „Бюджет“ се появяват допълнителни функционалности, които са описани по-долу в секция „Бюджет“.</w:t>
      </w:r>
    </w:p>
    <w:p w14:paraId="4A4B1017" w14:textId="77777777" w:rsidR="00DA5431" w:rsidRPr="00331311" w:rsidRDefault="00DA5431" w:rsidP="00331311">
      <w:pPr>
        <w:spacing w:after="29" w:line="256" w:lineRule="auto"/>
        <w:ind w:left="708" w:right="-279"/>
        <w:rPr>
          <w:color w:val="000000"/>
          <w:szCs w:val="22"/>
        </w:rPr>
      </w:pPr>
    </w:p>
    <w:p w14:paraId="2C2706A3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703671FB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73BF910F" w14:textId="77777777"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FF7DBC">
        <w:t xml:space="preserve">14 </w:t>
      </w:r>
      <w:r>
        <w:t xml:space="preserve">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14:paraId="172CD56D" w14:textId="77777777" w:rsidR="00212C6B" w:rsidRDefault="00212C6B" w:rsidP="00FF05D0">
      <w:pPr>
        <w:ind w:firstLine="708"/>
        <w:jc w:val="both"/>
      </w:pPr>
    </w:p>
    <w:p w14:paraId="2E047C82" w14:textId="77777777" w:rsidR="00351492" w:rsidRDefault="00F31C58" w:rsidP="00FF05D0">
      <w:pPr>
        <w:ind w:firstLine="708"/>
        <w:jc w:val="both"/>
      </w:pPr>
      <w:r w:rsidRPr="00C06DE5">
        <w:rPr>
          <w:b/>
        </w:rPr>
        <w:t xml:space="preserve">Не е допустимо да се добавят </w:t>
      </w:r>
      <w:r w:rsidR="00815652" w:rsidRPr="00815652">
        <w:rPr>
          <w:b/>
        </w:rPr>
        <w:t xml:space="preserve">нови видове разходи, различни от посочените. </w:t>
      </w:r>
    </w:p>
    <w:p w14:paraId="7D294CC2" w14:textId="77777777" w:rsidR="00351492" w:rsidRDefault="00351492" w:rsidP="00FF05D0">
      <w:pPr>
        <w:ind w:firstLine="708"/>
        <w:jc w:val="both"/>
      </w:pPr>
    </w:p>
    <w:p w14:paraId="34729DE5" w14:textId="77777777" w:rsidR="00351492" w:rsidRPr="00351492" w:rsidRDefault="00351492" w:rsidP="00FF05D0">
      <w:pPr>
        <w:ind w:firstLine="708"/>
        <w:jc w:val="both"/>
        <w:rPr>
          <w:b/>
          <w:u w:val="single"/>
        </w:rPr>
      </w:pPr>
      <w:r w:rsidRPr="00351492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>
        <w:rPr>
          <w:b/>
          <w:u w:val="single"/>
        </w:rPr>
        <w:t>1</w:t>
      </w:r>
      <w:r w:rsidR="00B762D7">
        <w:rPr>
          <w:b/>
          <w:u w:val="single"/>
        </w:rPr>
        <w:t>4</w:t>
      </w:r>
      <w:r w:rsidRPr="00351492">
        <w:rPr>
          <w:b/>
          <w:u w:val="single"/>
        </w:rPr>
        <w:t xml:space="preserve">. от </w:t>
      </w:r>
      <w:r w:rsidR="00D9231A">
        <w:rPr>
          <w:b/>
          <w:u w:val="single"/>
        </w:rPr>
        <w:t>Условията</w:t>
      </w:r>
      <w:r w:rsidRPr="00351492">
        <w:rPr>
          <w:b/>
          <w:u w:val="single"/>
        </w:rPr>
        <w:t xml:space="preserve"> за кандидатстване.</w:t>
      </w:r>
    </w:p>
    <w:p w14:paraId="2C2037EE" w14:textId="77777777" w:rsidR="00351492" w:rsidRDefault="00351492" w:rsidP="00FF05D0">
      <w:pPr>
        <w:ind w:firstLine="708"/>
        <w:jc w:val="both"/>
      </w:pPr>
    </w:p>
    <w:p w14:paraId="21B88D2E" w14:textId="4FEF09B9" w:rsidR="00B13CF6" w:rsidRDefault="00B13CF6" w:rsidP="00B13CF6">
      <w:pPr>
        <w:ind w:firstLine="708"/>
        <w:jc w:val="both"/>
      </w:pPr>
      <w:r>
        <w:t>Разходите, предвидени в бюджета по съответните пера трябва да се посочват като обща стойност. В секция 7 „План за изпълнение/ Дейности по проекта“ в полетата „Стойност“ следва да се записва обща стойност „0.00“. Обосновка за необходимостта на разходите следва да бъде направена в секция 7 „План за изпълнение/Дейности по проекта</w:t>
      </w:r>
      <w:r w:rsidR="00BA548D">
        <w:t>“</w:t>
      </w:r>
      <w:r>
        <w:t xml:space="preserve"> в поле „Начин на изпълнение“. Обърнете внимание, че колоните на бюджета са разделени на БФП и собствено финансиране. В зависимост от въведените стойности в двете колони те се сумират в колоната стойност/сума. </w:t>
      </w:r>
    </w:p>
    <w:p w14:paraId="393CA04A" w14:textId="780339F2" w:rsidR="00F31C58" w:rsidRPr="00F42303" w:rsidRDefault="00B13CF6" w:rsidP="00F165E5">
      <w:pPr>
        <w:ind w:firstLine="708"/>
        <w:jc w:val="both"/>
      </w:pPr>
      <w:r>
        <w:t xml:space="preserve">Обърнете внимание, че при попълване на бюджета всеки кандидат следва да планира само преките си разходи за персонал. Разходите в раздел „Единна ставка“, които са в размер на точно 40 % от преките допустими разходи за персонал ще бъдат служебно отразени от </w:t>
      </w:r>
      <w:r w:rsidR="00BA548D">
        <w:t xml:space="preserve">оценителната комисия </w:t>
      </w:r>
      <w:r>
        <w:t>в бюджета на всяко проектно предложение.</w:t>
      </w:r>
    </w:p>
    <w:p w14:paraId="65DE016F" w14:textId="77777777" w:rsidR="00AD1556" w:rsidRPr="00D010D5" w:rsidRDefault="00AD1556" w:rsidP="00FF05D0">
      <w:pPr>
        <w:ind w:firstLine="708"/>
        <w:jc w:val="both"/>
        <w:rPr>
          <w:b/>
        </w:rPr>
      </w:pPr>
    </w:p>
    <w:p w14:paraId="10E9F544" w14:textId="00362159" w:rsidR="00DB744B" w:rsidRDefault="00AD1556" w:rsidP="00FF05D0">
      <w:pPr>
        <w:ind w:firstLine="708"/>
        <w:jc w:val="both"/>
      </w:pPr>
      <w:r w:rsidRPr="00F91C9E">
        <w:rPr>
          <w:b/>
          <w:color w:val="0070C0"/>
        </w:rPr>
        <w:t>ВАЖНО!</w:t>
      </w:r>
      <w:r w:rsidRPr="00D010D5">
        <w:rPr>
          <w:b/>
        </w:rPr>
        <w:t xml:space="preserve"> </w:t>
      </w:r>
      <w:r w:rsidR="006A17ED" w:rsidRPr="00AD1556">
        <w:t xml:space="preserve">В случай, че в бюджета на проекта е предвидено собствено финансиране, системата дава възможност за ръчно въвеждане на желания процент </w:t>
      </w:r>
      <w:r w:rsidR="00D74F81" w:rsidRPr="00AD1556">
        <w:t>БФП</w:t>
      </w:r>
      <w:r w:rsidR="006A17ED" w:rsidRPr="00AD1556">
        <w:t xml:space="preserve">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</w:t>
      </w:r>
      <w:r w:rsidR="00D74F81" w:rsidRPr="00AD1556">
        <w:t>БФП</w:t>
      </w:r>
      <w:r w:rsidR="006A17ED" w:rsidRPr="00AD1556">
        <w:t xml:space="preserve"> и общия размер на разходите 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14:paraId="7A72E16E" w14:textId="62D757E3" w:rsidR="00AD1556" w:rsidRDefault="0079022A" w:rsidP="00580B5E">
      <w:pPr>
        <w:jc w:val="both"/>
      </w:pPr>
      <w:r w:rsidRPr="00193EB4">
        <w:rPr>
          <w:b/>
          <w:color w:val="FF0000"/>
        </w:rPr>
        <w:t>ВАЖНО!</w:t>
      </w:r>
      <w:r>
        <w:rPr>
          <w:b/>
        </w:rPr>
        <w:t xml:space="preserve"> </w:t>
      </w:r>
      <w:r w:rsidRPr="008A76FC">
        <w:rPr>
          <w:b/>
        </w:rPr>
        <w:t xml:space="preserve">В случай, че сте въвели повече от един код </w:t>
      </w:r>
      <w:r w:rsidR="008417D0">
        <w:rPr>
          <w:b/>
        </w:rPr>
        <w:t>в</w:t>
      </w:r>
      <w:r w:rsidRPr="001C5F11">
        <w:rPr>
          <w:b/>
        </w:rPr>
        <w:t xml:space="preserve"> поле № 7 – Икономическа дейност</w:t>
      </w:r>
      <w:r w:rsidRPr="008A76FC">
        <w:rPr>
          <w:b/>
        </w:rPr>
        <w:t xml:space="preserve">  в секция 4 „Финансова информация – кодове по измерения“, </w:t>
      </w:r>
      <w:r w:rsidRPr="00AD1556">
        <w:t xml:space="preserve">в бюджета се появява допълнителна колона, в която чрез падащото меню следва да определите поотделно всеки един разход към кой код по </w:t>
      </w:r>
      <w:r>
        <w:t>измерение</w:t>
      </w:r>
      <w:r w:rsidRPr="00AD1556">
        <w:t xml:space="preserve"> се отнася. Допустимо е </w:t>
      </w:r>
      <w:r w:rsidRPr="00AD1556">
        <w:lastRenderedPageBreak/>
        <w:t>посредством бутона „Добави“ всеки един бюджетен ред да бъде въведен повторно, за да бъде заложена стойност в бюджета и по втория</w:t>
      </w:r>
      <w:r>
        <w:t>/третия</w:t>
      </w:r>
      <w:r w:rsidRPr="00AD1556">
        <w:t xml:space="preserve"> код по </w:t>
      </w:r>
      <w:r>
        <w:t>измерение</w:t>
      </w:r>
      <w:r w:rsidRPr="00AD1556">
        <w:t xml:space="preserve">. </w:t>
      </w:r>
    </w:p>
    <w:p w14:paraId="521D6005" w14:textId="77777777" w:rsidR="00B13CF6" w:rsidRPr="00D010D5" w:rsidRDefault="00B13CF6" w:rsidP="00580B5E">
      <w:pPr>
        <w:jc w:val="both"/>
        <w:rPr>
          <w:b/>
          <w:color w:val="FF0000"/>
        </w:rPr>
      </w:pPr>
    </w:p>
    <w:p w14:paraId="243F2DDA" w14:textId="77777777"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26CEC576" w14:textId="77777777" w:rsidR="00F31C58" w:rsidRPr="008F13E1" w:rsidRDefault="00F31C58" w:rsidP="008F13E1">
      <w:pPr>
        <w:pStyle w:val="aa"/>
        <w:ind w:left="1068"/>
        <w:jc w:val="both"/>
      </w:pPr>
    </w:p>
    <w:p w14:paraId="6579FB5C" w14:textId="77777777" w:rsidR="00F31C58" w:rsidRDefault="00F31C58" w:rsidP="00F31C58">
      <w:pPr>
        <w:pStyle w:val="aa"/>
        <w:ind w:left="0" w:firstLine="1068"/>
        <w:jc w:val="both"/>
      </w:pPr>
      <w:r>
        <w:t>В т. 6 Финансови източници от Формуляра,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</w:t>
      </w:r>
      <w:proofErr w:type="spellStart"/>
      <w:r>
        <w:t>Съфинансиране</w:t>
      </w:r>
      <w:proofErr w:type="spellEnd"/>
      <w:r>
        <w:t xml:space="preserve">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13ACDACE" w14:textId="77777777" w:rsidR="00F31C58" w:rsidRPr="00535586" w:rsidRDefault="00F31C58" w:rsidP="00E15F88">
      <w:pPr>
        <w:pStyle w:val="aa"/>
        <w:ind w:left="1068"/>
        <w:jc w:val="both"/>
      </w:pPr>
      <w:r w:rsidRPr="00535586">
        <w:rPr>
          <w:b/>
        </w:rPr>
        <w:t>Кандидатът следва да попълни</w:t>
      </w:r>
      <w:r w:rsidRPr="00535586">
        <w:t xml:space="preserve"> следните полета от таблицата:</w:t>
      </w:r>
    </w:p>
    <w:p w14:paraId="6952D744" w14:textId="479AB03A" w:rsidR="00535586" w:rsidRPr="00535586" w:rsidRDefault="00F31C58" w:rsidP="00E15F88">
      <w:pPr>
        <w:pStyle w:val="aa"/>
        <w:ind w:left="1068"/>
        <w:jc w:val="both"/>
      </w:pPr>
      <w:r w:rsidRPr="00535586">
        <w:t>-</w:t>
      </w:r>
      <w:r w:rsidRPr="00535586">
        <w:tab/>
      </w:r>
      <w:r w:rsidR="00535586" w:rsidRPr="00535586">
        <w:rPr>
          <w:b/>
        </w:rPr>
        <w:t xml:space="preserve">Искано финансиране (Безвъзмездна финансова помощ), в т.ч. кръстосано финансиране </w:t>
      </w:r>
      <w:r w:rsidR="00535586">
        <w:rPr>
          <w:b/>
        </w:rPr>
        <w:t>–</w:t>
      </w:r>
      <w:r w:rsidR="00535586" w:rsidRPr="00535586">
        <w:rPr>
          <w:b/>
        </w:rPr>
        <w:t xml:space="preserve"> </w:t>
      </w:r>
      <w:r w:rsidR="00535586" w:rsidRPr="00535586">
        <w:t xml:space="preserve">попълва се сумата от раздел </w:t>
      </w:r>
      <w:r w:rsidR="005B4916">
        <w:t>……</w:t>
      </w:r>
      <w:r w:rsidR="00535586" w:rsidRPr="00535586">
        <w:t xml:space="preserve"> Разходи за СМР. Ако не е предвидено кръстосано финансиране, полето не се попълва.</w:t>
      </w:r>
      <w:r w:rsidRPr="00535586">
        <w:tab/>
      </w:r>
      <w:r w:rsidR="001101C3">
        <w:t>НЕПРИЛОЖИМО</w:t>
      </w:r>
    </w:p>
    <w:p w14:paraId="2A194204" w14:textId="77777777" w:rsidR="00F31C58" w:rsidRDefault="00535586" w:rsidP="00E15F88">
      <w:pPr>
        <w:pStyle w:val="aa"/>
        <w:ind w:left="1068"/>
        <w:jc w:val="both"/>
      </w:pPr>
      <w:r>
        <w:t xml:space="preserve">- </w:t>
      </w:r>
      <w:proofErr w:type="spellStart"/>
      <w:r w:rsidR="00F31C58" w:rsidRPr="00535586">
        <w:rPr>
          <w:b/>
        </w:rPr>
        <w:t>Съфинансиране</w:t>
      </w:r>
      <w:proofErr w:type="spellEnd"/>
      <w:r w:rsidR="00F31C58" w:rsidRPr="00535586">
        <w:rPr>
          <w:b/>
        </w:rPr>
        <w:t xml:space="preserve"> от 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 от бюджетни предприятия</w:t>
      </w:r>
      <w:r w:rsidR="00F31C58" w:rsidRPr="00535586">
        <w:t xml:space="preserve">) – </w:t>
      </w:r>
      <w:r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;</w:t>
      </w:r>
    </w:p>
    <w:p w14:paraId="26066607" w14:textId="77777777" w:rsidR="005B4916" w:rsidRPr="00535586" w:rsidRDefault="005B4916" w:rsidP="00E15F88">
      <w:pPr>
        <w:pStyle w:val="aa"/>
        <w:ind w:left="1068"/>
        <w:jc w:val="both"/>
      </w:pPr>
    </w:p>
    <w:p w14:paraId="5E84D476" w14:textId="77777777" w:rsidR="00F31C58" w:rsidRDefault="00F31C58" w:rsidP="00E15F88">
      <w:pPr>
        <w:pStyle w:val="aa"/>
        <w:ind w:left="1068"/>
        <w:jc w:val="both"/>
      </w:pPr>
      <w:r w:rsidRPr="00535586">
        <w:t>-</w:t>
      </w:r>
      <w:r w:rsidRPr="00535586">
        <w:tab/>
      </w:r>
      <w:proofErr w:type="spellStart"/>
      <w:r w:rsidRPr="00535586">
        <w:rPr>
          <w:b/>
        </w:rPr>
        <w:t>Съфинансиране</w:t>
      </w:r>
      <w:proofErr w:type="spellEnd"/>
      <w:r w:rsidRPr="00535586">
        <w:rPr>
          <w:b/>
        </w:rPr>
        <w:t xml:space="preserve"> от</w:t>
      </w:r>
      <w:r w:rsidRPr="00535586">
        <w:t xml:space="preserve"> </w:t>
      </w:r>
      <w:r w:rsidRPr="00535586">
        <w:rPr>
          <w:b/>
        </w:rPr>
        <w:t>бенефициента/партньорите</w:t>
      </w:r>
      <w:r w:rsidRPr="00535586">
        <w:t xml:space="preserve"> (</w:t>
      </w:r>
      <w:r w:rsidRPr="00535586">
        <w:rPr>
          <w:b/>
        </w:rPr>
        <w:t>средства, които не са от бюджетни предприятия</w:t>
      </w:r>
      <w:r w:rsidRPr="00535586">
        <w:t xml:space="preserve">) - </w:t>
      </w:r>
      <w:r w:rsidR="00535586"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Pr="00535586">
        <w:t>.</w:t>
      </w:r>
    </w:p>
    <w:p w14:paraId="28D79C5E" w14:textId="77777777" w:rsidR="00F31C58" w:rsidRDefault="00F31C58" w:rsidP="00400878">
      <w:pPr>
        <w:ind w:firstLine="708"/>
        <w:jc w:val="both"/>
      </w:pPr>
    </w:p>
    <w:p w14:paraId="72969265" w14:textId="77777777" w:rsidR="00F31C58" w:rsidRDefault="00F31C58" w:rsidP="00400878">
      <w:pPr>
        <w:ind w:firstLine="708"/>
        <w:jc w:val="both"/>
      </w:pPr>
      <w:r>
        <w:t xml:space="preserve">Останалите полета в </w:t>
      </w:r>
      <w:r w:rsidR="00535586">
        <w:t>секция</w:t>
      </w:r>
      <w:r>
        <w:t xml:space="preserve"> 6</w:t>
      </w:r>
      <w:r w:rsidR="00535586">
        <w:t>.</w:t>
      </w:r>
      <w:r>
        <w:t xml:space="preserve"> </w:t>
      </w:r>
      <w:r w:rsidR="00535586" w:rsidRPr="00535586">
        <w:t>Финансова информация – източници на финансиране</w:t>
      </w:r>
      <w:r w:rsidR="00535586" w:rsidRPr="00535586" w:rsidDel="00535586">
        <w:t xml:space="preserve"> </w:t>
      </w:r>
      <w:r>
        <w:t>са неприложими по настоящата процедура!</w:t>
      </w:r>
    </w:p>
    <w:p w14:paraId="157B1B23" w14:textId="77777777" w:rsidR="00F31C58" w:rsidRDefault="00F31C58" w:rsidP="00400878">
      <w:pPr>
        <w:ind w:firstLine="708"/>
        <w:jc w:val="both"/>
        <w:rPr>
          <w:b/>
        </w:rPr>
      </w:pPr>
    </w:p>
    <w:p w14:paraId="2ECCDDAA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14:paraId="04609555" w14:textId="77777777" w:rsidR="00F31C58" w:rsidRDefault="00F31C58" w:rsidP="00400878">
      <w:pPr>
        <w:ind w:firstLine="708"/>
        <w:jc w:val="both"/>
        <w:rPr>
          <w:b/>
        </w:rPr>
      </w:pPr>
    </w:p>
    <w:p w14:paraId="084D97CD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D9231A">
        <w:t>1</w:t>
      </w:r>
      <w:r w:rsidRPr="00E90CCE">
        <w:t>3</w:t>
      </w:r>
      <w:r w:rsidR="00D9231A">
        <w:t xml:space="preserve"> </w:t>
      </w:r>
      <w:r w:rsidRPr="00E90CCE">
        <w:t xml:space="preserve">от </w:t>
      </w:r>
      <w:r w:rsidR="00D9231A">
        <w:t>Условията</w:t>
      </w:r>
      <w:r w:rsidRPr="00E90CCE">
        <w:t xml:space="preserve"> за кандидатстване.</w:t>
      </w:r>
    </w:p>
    <w:p w14:paraId="380BF0BA" w14:textId="631FA8C1" w:rsidR="00F31C58" w:rsidRPr="00E90CCE" w:rsidRDefault="00CE442A" w:rsidP="00400878">
      <w:pPr>
        <w:ind w:firstLine="708"/>
        <w:jc w:val="both"/>
      </w:pPr>
      <w:r w:rsidRPr="00CE442A">
        <w:t>Моля да имате предвид, че дейност</w:t>
      </w:r>
      <w:r w:rsidR="00E01FC3">
        <w:t>ите</w:t>
      </w:r>
      <w:r w:rsidRPr="00CE442A">
        <w:t xml:space="preserve"> за „Организация и управление</w:t>
      </w:r>
      <w:r w:rsidR="00E01FC3">
        <w:t xml:space="preserve">“ и </w:t>
      </w:r>
      <w:r w:rsidRPr="00CE442A">
        <w:t xml:space="preserve"> </w:t>
      </w:r>
      <w:r w:rsidR="00E01FC3">
        <w:t>„И</w:t>
      </w:r>
      <w:r w:rsidRPr="00CE442A">
        <w:t xml:space="preserve">нформация и комуникация” </w:t>
      </w:r>
      <w:r w:rsidR="00E01FC3">
        <w:t>са</w:t>
      </w:r>
      <w:r w:rsidR="00E01FC3" w:rsidRPr="00CE442A">
        <w:t xml:space="preserve"> </w:t>
      </w:r>
      <w:r w:rsidRPr="00CE442A">
        <w:t>задължителн</w:t>
      </w:r>
      <w:r w:rsidR="00E01FC3">
        <w:t>и</w:t>
      </w:r>
      <w:r w:rsidRPr="00CE442A">
        <w:t xml:space="preserve"> за изпълнение, но не се описва</w:t>
      </w:r>
      <w:r w:rsidR="00E01FC3">
        <w:t>т</w:t>
      </w:r>
      <w:r w:rsidRPr="00CE442A">
        <w:t xml:space="preserve"> във Формуляра за кандидатстване, а с подписването на Формуляра за кандидатстване кандидатът се задължава да </w:t>
      </w:r>
      <w:r w:rsidR="00E01FC3">
        <w:t>ги</w:t>
      </w:r>
      <w:r w:rsidR="00E01FC3" w:rsidRPr="00CE442A">
        <w:t xml:space="preserve"> </w:t>
      </w:r>
      <w:r w:rsidRPr="00CE442A">
        <w:t>изпълнява.</w:t>
      </w:r>
    </w:p>
    <w:p w14:paraId="3D1ED435" w14:textId="77777777" w:rsidR="00F31C58" w:rsidRDefault="00F31C58" w:rsidP="00400878">
      <w:pPr>
        <w:ind w:firstLine="708"/>
        <w:jc w:val="both"/>
        <w:rPr>
          <w:b/>
        </w:rPr>
      </w:pPr>
    </w:p>
    <w:p w14:paraId="62BFB76A" w14:textId="77777777" w:rsidR="00F31C58" w:rsidRDefault="00F31C58" w:rsidP="00243A98">
      <w:pPr>
        <w:ind w:firstLine="708"/>
        <w:jc w:val="both"/>
      </w:pPr>
      <w:r w:rsidRPr="00E917F1"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14:paraId="6FEC4641" w14:textId="77777777" w:rsidR="00F31C58" w:rsidRDefault="00F31C58" w:rsidP="00243A98">
      <w:pPr>
        <w:ind w:firstLine="708"/>
        <w:jc w:val="both"/>
      </w:pPr>
    </w:p>
    <w:p w14:paraId="56502944" w14:textId="77777777" w:rsidR="00F31C58" w:rsidRDefault="00F31C58" w:rsidP="00243A98">
      <w:pPr>
        <w:ind w:firstLine="708"/>
        <w:jc w:val="both"/>
      </w:pPr>
      <w:r w:rsidRPr="00F31C58">
        <w:rPr>
          <w:b/>
        </w:rPr>
        <w:t>За да добавите дейност по проекта</w:t>
      </w:r>
      <w:r>
        <w:t xml:space="preserve"> следва да </w:t>
      </w:r>
      <w:r w:rsidRPr="00F31C58">
        <w:rPr>
          <w:b/>
        </w:rPr>
        <w:t>натиснете бутона „Добави“</w:t>
      </w:r>
      <w:r>
        <w:t xml:space="preserve">.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14:paraId="5C4C0711" w14:textId="77777777" w:rsidR="00F31C58" w:rsidRPr="002D565C" w:rsidRDefault="00F31C58" w:rsidP="005B4916">
      <w:pPr>
        <w:pStyle w:val="aa"/>
        <w:numPr>
          <w:ilvl w:val="0"/>
          <w:numId w:val="3"/>
        </w:numPr>
        <w:jc w:val="both"/>
      </w:pPr>
      <w:r w:rsidRPr="00F31C58">
        <w:rPr>
          <w:b/>
        </w:rPr>
        <w:lastRenderedPageBreak/>
        <w:t>Организация отговорна за изпълнението на дейността</w:t>
      </w:r>
      <w:r w:rsidRPr="002D565C">
        <w:t xml:space="preserve"> – </w:t>
      </w:r>
      <w:r w:rsidR="005B4916" w:rsidRPr="005B4916">
        <w:t xml:space="preserve">следва да </w:t>
      </w:r>
      <w:r w:rsidR="005B4916">
        <w:t xml:space="preserve">конкретизирате - </w:t>
      </w:r>
      <w:r w:rsidR="005B4916" w:rsidRPr="005B4916">
        <w:t xml:space="preserve">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  <w:r w:rsidR="00203659">
        <w:t xml:space="preserve"> </w:t>
      </w:r>
    </w:p>
    <w:p w14:paraId="6BB8108F" w14:textId="77777777" w:rsidR="00F31C58" w:rsidRPr="002D565C" w:rsidRDefault="00F31C58" w:rsidP="00935E3A">
      <w:pPr>
        <w:pStyle w:val="aa"/>
        <w:numPr>
          <w:ilvl w:val="0"/>
          <w:numId w:val="3"/>
        </w:numPr>
        <w:jc w:val="both"/>
      </w:pPr>
      <w:r w:rsidRPr="00F31C58">
        <w:rPr>
          <w:b/>
        </w:rPr>
        <w:t xml:space="preserve">Дейност </w:t>
      </w:r>
      <w:r w:rsidRPr="002D565C">
        <w:t>– в това поле се посочва заглавието на съответната дейност, която ще бъде изпълнявана по проекта;</w:t>
      </w:r>
    </w:p>
    <w:p w14:paraId="0F6021AF" w14:textId="77777777" w:rsidR="00F31C58" w:rsidRDefault="00F31C58" w:rsidP="00935E3A">
      <w:pPr>
        <w:pStyle w:val="aa"/>
        <w:numPr>
          <w:ilvl w:val="0"/>
          <w:numId w:val="3"/>
        </w:numPr>
        <w:jc w:val="both"/>
      </w:pPr>
      <w:r w:rsidRPr="00F31C58">
        <w:rPr>
          <w:b/>
        </w:rPr>
        <w:t>Описание</w:t>
      </w:r>
      <w:r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14:paraId="223934F1" w14:textId="2ED2E5B6" w:rsidR="00FB6C8B" w:rsidRDefault="00F31C58" w:rsidP="00FB6C8B">
      <w:pPr>
        <w:pStyle w:val="aa"/>
        <w:ind w:left="1776"/>
        <w:jc w:val="both"/>
      </w:pPr>
      <w:r w:rsidRPr="00F165E5">
        <w:rPr>
          <w:b/>
        </w:rPr>
        <w:t>Начин  на изпълнение</w:t>
      </w:r>
      <w:r>
        <w:t xml:space="preserve"> – до 3 000 символа – </w:t>
      </w:r>
      <w:r w:rsidR="00F165E5">
        <w:t>От описанието на дейностите трябва да са видни начините и етапите на изпълнението им</w:t>
      </w:r>
      <w:r w:rsidR="00FB6C8B">
        <w:t xml:space="preserve">, следва да бъде подробно обоснована </w:t>
      </w:r>
      <w:r w:rsidR="00FB6C8B" w:rsidRPr="001E68DB">
        <w:t>необходимостта от  лицата, които се предвижда да бъдат наети по проекта</w:t>
      </w:r>
      <w:r w:rsidR="00FB6C8B">
        <w:t xml:space="preserve"> (на лицата, чиито възнаграждения са заложени в бюджетен ред 1.</w:t>
      </w:r>
      <w:proofErr w:type="spellStart"/>
      <w:r w:rsidR="00FB6C8B">
        <w:t>1</w:t>
      </w:r>
      <w:proofErr w:type="spellEnd"/>
      <w:r w:rsidR="00FB6C8B">
        <w:t>.)</w:t>
      </w:r>
      <w:r w:rsidR="00FB6C8B" w:rsidRPr="001E68DB">
        <w:t xml:space="preserve"> за всяка дейност, като се посочват длъжност, брой, </w:t>
      </w:r>
      <w:r w:rsidR="00FB6C8B">
        <w:t>начин на формиране на възнагражденията и т.н.</w:t>
      </w:r>
      <w:r w:rsidR="00BA548D">
        <w:t>,</w:t>
      </w:r>
      <w:r w:rsidR="00BA548D" w:rsidRPr="00BA548D">
        <w:t xml:space="preserve"> както и дали лицата ще са наети по договори за услуга или договори за поръчка по реда на ЗЗД.</w:t>
      </w:r>
    </w:p>
    <w:p w14:paraId="647B3C3E" w14:textId="77777777" w:rsidR="000C07FF" w:rsidRDefault="00063B46" w:rsidP="00256168">
      <w:pPr>
        <w:pStyle w:val="aa"/>
        <w:numPr>
          <w:ilvl w:val="0"/>
          <w:numId w:val="3"/>
        </w:numPr>
        <w:jc w:val="both"/>
        <w:rPr>
          <w:ins w:id="0" w:author="User" w:date="2019-09-25T11:53:00Z"/>
        </w:rPr>
      </w:pPr>
      <w:r w:rsidRPr="00063B46">
        <w:tab/>
        <w:t>В описанието на дейностите, които попадат в Раздел „Единна ставка“ не е необходимо да се посочват единични цени. Дейностите следва да се опишат, за да се оцени проектното предложение без да се обосновава подробно необходимостта от материалите и услугите, не се посочват  и разходите, необходими за тях. Необходимо е да се направи обща обосновка за дейността.</w:t>
      </w:r>
    </w:p>
    <w:p w14:paraId="67DED5E9" w14:textId="66C2F89A" w:rsidR="00F31C58" w:rsidRDefault="00F31C58" w:rsidP="00256168">
      <w:pPr>
        <w:pStyle w:val="aa"/>
        <w:numPr>
          <w:ilvl w:val="0"/>
          <w:numId w:val="3"/>
        </w:numPr>
        <w:jc w:val="both"/>
      </w:pPr>
      <w:bookmarkStart w:id="1" w:name="_GoBack"/>
      <w:bookmarkEnd w:id="1"/>
      <w:r w:rsidRPr="00F165E5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14:paraId="6AC14759" w14:textId="77777777" w:rsidR="00F31C58" w:rsidRDefault="00F31C58" w:rsidP="00935E3A">
      <w:pPr>
        <w:pStyle w:val="aa"/>
        <w:numPr>
          <w:ilvl w:val="0"/>
          <w:numId w:val="3"/>
        </w:numPr>
        <w:jc w:val="both"/>
      </w:pPr>
      <w:r w:rsidRPr="00F31C58">
        <w:rPr>
          <w:b/>
        </w:rPr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14:paraId="13DB1D44" w14:textId="77777777" w:rsidR="00F31C58" w:rsidRDefault="00F31C58" w:rsidP="00935E3A">
      <w:pPr>
        <w:pStyle w:val="aa"/>
        <w:numPr>
          <w:ilvl w:val="0"/>
          <w:numId w:val="3"/>
        </w:numPr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14:paraId="57FE7DD0" w14:textId="5007FB08" w:rsidR="00F31C58" w:rsidRDefault="00F31C58" w:rsidP="001A0CF6">
      <w:pPr>
        <w:pStyle w:val="aa"/>
        <w:numPr>
          <w:ilvl w:val="0"/>
          <w:numId w:val="3"/>
        </w:numPr>
        <w:jc w:val="both"/>
      </w:pPr>
      <w:r w:rsidRPr="00564A71">
        <w:rPr>
          <w:b/>
        </w:rPr>
        <w:t>Полето „Стойност</w:t>
      </w:r>
      <w:r w:rsidRPr="00564A71">
        <w:t xml:space="preserve">” – </w:t>
      </w:r>
      <w:r w:rsidR="001A0CF6" w:rsidRPr="001A0CF6">
        <w:t xml:space="preserve">– следва да бъде попълнено със стойност 0,00 лв.  </w:t>
      </w:r>
    </w:p>
    <w:p w14:paraId="3F950FB8" w14:textId="77777777" w:rsidR="00F31C58" w:rsidRPr="00F31C58" w:rsidRDefault="00F31C58" w:rsidP="00F31C58">
      <w:pPr>
        <w:pStyle w:val="aa"/>
        <w:ind w:left="1776"/>
        <w:jc w:val="both"/>
        <w:rPr>
          <w:color w:val="FF00FF"/>
        </w:rPr>
      </w:pPr>
    </w:p>
    <w:p w14:paraId="5488DA83" w14:textId="77777777" w:rsidR="00F31C58" w:rsidRPr="00E917F1" w:rsidRDefault="00F31C58" w:rsidP="00243A98">
      <w:pPr>
        <w:ind w:firstLine="708"/>
        <w:jc w:val="both"/>
      </w:pPr>
      <w:r>
        <w:t>За да добавите следващи дейности, повторете стъпките отново.</w:t>
      </w:r>
    </w:p>
    <w:p w14:paraId="2133B72C" w14:textId="77777777" w:rsidR="00404A63" w:rsidRPr="00861D44" w:rsidRDefault="00404A63" w:rsidP="00404A63">
      <w:pPr>
        <w:ind w:firstLine="708"/>
        <w:jc w:val="both"/>
        <w:rPr>
          <w:b/>
        </w:rPr>
      </w:pPr>
      <w:r w:rsidRPr="00FC3F72">
        <w:rPr>
          <w:b/>
        </w:rPr>
        <w:t xml:space="preserve">ВАЖНО: При разписването на дейностите във Формуляра следва да се съобразите с изискванията към съответните дейности, които са поставени </w:t>
      </w:r>
      <w:r>
        <w:rPr>
          <w:b/>
        </w:rPr>
        <w:t>в Условията за кандидатстване</w:t>
      </w:r>
      <w:r w:rsidRPr="00FC3F72">
        <w:rPr>
          <w:b/>
        </w:rPr>
        <w:t>.</w:t>
      </w:r>
    </w:p>
    <w:p w14:paraId="5806D5D2" w14:textId="77777777" w:rsidR="00F31C58" w:rsidRDefault="00F31C58" w:rsidP="00400878">
      <w:pPr>
        <w:ind w:firstLine="708"/>
        <w:jc w:val="both"/>
        <w:rPr>
          <w:b/>
        </w:rPr>
      </w:pPr>
    </w:p>
    <w:p w14:paraId="1945B408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14:paraId="2218491C" w14:textId="77777777" w:rsidR="00F31C58" w:rsidRDefault="00F31C58" w:rsidP="00400878">
      <w:pPr>
        <w:ind w:firstLine="708"/>
        <w:jc w:val="both"/>
        <w:rPr>
          <w:b/>
        </w:rPr>
      </w:pPr>
    </w:p>
    <w:p w14:paraId="18B9857A" w14:textId="77777777" w:rsidR="003628EF" w:rsidRDefault="00212342" w:rsidP="003C4890">
      <w:pPr>
        <w:ind w:firstLine="708"/>
        <w:jc w:val="both"/>
      </w:pPr>
      <w:r>
        <w:lastRenderedPageBreak/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</w:t>
      </w:r>
      <w:r w:rsidR="007767D1">
        <w:t>МИГ</w:t>
      </w:r>
      <w:r w:rsidR="00F31C58">
        <w:t xml:space="preserve">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14:paraId="204245AE" w14:textId="77777777" w:rsidR="003628EF" w:rsidRDefault="003628EF" w:rsidP="003C4890">
      <w:pPr>
        <w:ind w:firstLine="708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14:paraId="2977EC12" w14:textId="77777777" w:rsidR="003628EF" w:rsidRDefault="00F31C58" w:rsidP="003C4890">
      <w:pPr>
        <w:ind w:firstLine="708"/>
        <w:jc w:val="both"/>
      </w:pPr>
      <w:r>
        <w:t xml:space="preserve">В полето Базова стойност следва да заложите стойност 0. </w:t>
      </w:r>
    </w:p>
    <w:p w14:paraId="78A8296E" w14:textId="77777777" w:rsidR="003628EF" w:rsidRDefault="00F31C58" w:rsidP="003C4890">
      <w:pPr>
        <w:ind w:firstLine="708"/>
        <w:jc w:val="both"/>
      </w:pPr>
      <w:r>
        <w:t>В полето Целева стойност следва да заложите бр</w:t>
      </w:r>
      <w:r w:rsidR="003628EF">
        <w:t>оя на лицата от целевата група,</w:t>
      </w:r>
      <w:r>
        <w:t xml:space="preserve"> които ще обхване проектното Ви предложение. </w:t>
      </w:r>
    </w:p>
    <w:p w14:paraId="664A5852" w14:textId="77777777" w:rsidR="00F31C58" w:rsidRPr="0068200F" w:rsidRDefault="00F31C58" w:rsidP="003C4890">
      <w:pPr>
        <w:ind w:firstLine="708"/>
        <w:jc w:val="both"/>
      </w:pPr>
      <w:r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14:paraId="4D2B2944" w14:textId="77777777" w:rsidR="00F31C58" w:rsidRPr="000478B4" w:rsidRDefault="00F31C58" w:rsidP="00400878">
      <w:pPr>
        <w:ind w:firstLine="708"/>
        <w:jc w:val="both"/>
      </w:pPr>
    </w:p>
    <w:p w14:paraId="0BDAE9A0" w14:textId="77777777" w:rsidR="00F31C58" w:rsidRDefault="00F31C58" w:rsidP="00400878">
      <w:pPr>
        <w:ind w:firstLine="708"/>
        <w:jc w:val="both"/>
        <w:rPr>
          <w:b/>
        </w:rPr>
      </w:pPr>
    </w:p>
    <w:p w14:paraId="68416362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14:paraId="2F8E92A6" w14:textId="77777777" w:rsidR="00F31C58" w:rsidRDefault="00F31C58" w:rsidP="00400878">
      <w:pPr>
        <w:ind w:firstLine="708"/>
        <w:jc w:val="both"/>
        <w:rPr>
          <w:b/>
        </w:rPr>
      </w:pPr>
    </w:p>
    <w:p w14:paraId="0B9CC14D" w14:textId="77777777" w:rsidR="00F52E1F" w:rsidRPr="00F52E1F" w:rsidRDefault="00F52E1F" w:rsidP="00F52E1F">
      <w:pPr>
        <w:ind w:firstLine="708"/>
        <w:jc w:val="both"/>
      </w:pPr>
      <w:r w:rsidRPr="00F52E1F">
        <w:t xml:space="preserve">В това поле трябва да попълните информация за </w:t>
      </w:r>
      <w:r w:rsidR="00CE442A" w:rsidRPr="00CE442A">
        <w:t>ръководителя на проекта или за</w:t>
      </w:r>
      <w:r w:rsidR="00CE442A">
        <w:t xml:space="preserve"> </w:t>
      </w:r>
      <w:r w:rsidRPr="00F52E1F">
        <w:t xml:space="preserve">законния представител на кандидата (управител, прокурист и др.)/собственика на капитала – като име, в позиция по проекта следва да се посочи позицията на лицето в организацията, а в полето квалификация и отговорности следва да се посочат квалификацията и отговорностите на лицето в организацията. Тези полета са задължителни и в случай че не са попълнени системата няма да позволи подаване на проектното предложение. . </w:t>
      </w:r>
    </w:p>
    <w:p w14:paraId="17B05608" w14:textId="77777777" w:rsidR="00F52E1F" w:rsidRDefault="00F52E1F" w:rsidP="00F52E1F">
      <w:pPr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14:paraId="62E12714" w14:textId="77777777" w:rsidR="007B0615" w:rsidRPr="00971B76" w:rsidRDefault="00F52E1F" w:rsidP="00861D44">
      <w:pPr>
        <w:jc w:val="both"/>
        <w:rPr>
          <w:b/>
        </w:rPr>
      </w:pPr>
      <w:r w:rsidRPr="00F52E1F">
        <w:rPr>
          <w:b/>
          <w:bCs/>
        </w:rPr>
        <w:t xml:space="preserve">Моля обърнете внимание, че към проектното предложение следва да прикачите Автобиография </w:t>
      </w:r>
      <w:r w:rsidR="00CE442A">
        <w:rPr>
          <w:b/>
          <w:bCs/>
        </w:rPr>
        <w:t xml:space="preserve">на ръководителя на проекта или </w:t>
      </w:r>
      <w:r w:rsidRPr="00F52E1F">
        <w:rPr>
          <w:b/>
          <w:bCs/>
        </w:rPr>
        <w:t>на законния представител на кандидата</w:t>
      </w: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(задължително)</w:t>
      </w:r>
      <w:r>
        <w:rPr>
          <w:b/>
          <w:bCs/>
        </w:rPr>
        <w:t>.</w:t>
      </w:r>
    </w:p>
    <w:p w14:paraId="72A5109D" w14:textId="77777777" w:rsidR="00F31C58" w:rsidRDefault="00F31C58" w:rsidP="00400878">
      <w:pPr>
        <w:ind w:firstLine="708"/>
        <w:jc w:val="both"/>
        <w:rPr>
          <w:b/>
        </w:rPr>
      </w:pPr>
    </w:p>
    <w:p w14:paraId="417B5BE2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14:paraId="3480C8E4" w14:textId="77777777" w:rsidR="00F31C58" w:rsidRDefault="00F31C58" w:rsidP="00400878">
      <w:pPr>
        <w:ind w:firstLine="708"/>
        <w:jc w:val="both"/>
        <w:rPr>
          <w:b/>
        </w:rPr>
      </w:pPr>
    </w:p>
    <w:p w14:paraId="4BA799DC" w14:textId="77777777" w:rsidR="00F31C58" w:rsidRDefault="00F31C58" w:rsidP="00400878">
      <w:pPr>
        <w:ind w:firstLine="708"/>
        <w:jc w:val="both"/>
      </w:pPr>
      <w:r w:rsidRPr="00D02561">
        <w:rPr>
          <w:u w:val="single"/>
        </w:rPr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14:paraId="77C66E40" w14:textId="77777777" w:rsidR="00F31C58" w:rsidRPr="006F7D31" w:rsidRDefault="00F31C58" w:rsidP="00400878">
      <w:pPr>
        <w:ind w:firstLine="708"/>
        <w:jc w:val="both"/>
      </w:pPr>
      <w:r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14:paraId="12808B95" w14:textId="77777777" w:rsidR="00F31C58" w:rsidRDefault="00F31C58" w:rsidP="00400878">
      <w:pPr>
        <w:ind w:firstLine="708"/>
        <w:jc w:val="both"/>
        <w:rPr>
          <w:b/>
        </w:rPr>
      </w:pPr>
    </w:p>
    <w:p w14:paraId="68779031" w14:textId="77777777" w:rsidR="00544032" w:rsidRDefault="00F31C58" w:rsidP="00DB58F0">
      <w:pPr>
        <w:ind w:firstLine="708"/>
        <w:jc w:val="both"/>
        <w:rPr>
          <w:u w:val="single"/>
        </w:rPr>
      </w:pPr>
      <w:r w:rsidRPr="0059374A">
        <w:rPr>
          <w:b/>
        </w:rPr>
        <w:t>Попълване на секция 11. Допълнителна информация необходима за оценка на проектното предложение</w:t>
      </w:r>
      <w:r w:rsidRPr="0059374A">
        <w:rPr>
          <w:b/>
          <w:lang w:val="ru-RU"/>
        </w:rPr>
        <w:t xml:space="preserve"> –</w:t>
      </w:r>
      <w:r w:rsidRPr="00F65284">
        <w:rPr>
          <w:b/>
          <w:lang w:val="ru-RU"/>
        </w:rPr>
        <w:t xml:space="preserve"> </w:t>
      </w:r>
      <w:r>
        <w:t xml:space="preserve">информацията в тези полета трябва да бъде </w:t>
      </w:r>
      <w:r w:rsidRPr="00F31C58">
        <w:rPr>
          <w:b/>
          <w:u w:val="single"/>
        </w:rPr>
        <w:t>попълнена задължително.</w:t>
      </w:r>
      <w:r w:rsidRPr="00F31C58">
        <w:rPr>
          <w:u w:val="single"/>
        </w:rPr>
        <w:t xml:space="preserve"> </w:t>
      </w:r>
    </w:p>
    <w:p w14:paraId="31E79D94" w14:textId="77777777" w:rsidR="00F31C58" w:rsidRDefault="00F31C58" w:rsidP="00A44992">
      <w:pPr>
        <w:spacing w:after="120"/>
        <w:ind w:firstLine="709"/>
        <w:jc w:val="both"/>
      </w:pPr>
      <w:r>
        <w:t>Към задължителните полета са дадени указания какво следва да бъде разписано. За целите на настоящата процедура са заложени следните допълнителни полетата:</w:t>
      </w:r>
    </w:p>
    <w:p w14:paraId="1D950E96" w14:textId="77777777" w:rsidR="00F75A05" w:rsidRDefault="00F75A05" w:rsidP="00DB58F0">
      <w:pPr>
        <w:ind w:firstLine="708"/>
        <w:jc w:val="both"/>
      </w:pPr>
    </w:p>
    <w:p w14:paraId="7A5D3F78" w14:textId="77777777" w:rsidR="008C0E67" w:rsidRDefault="00F31C58" w:rsidP="00805A94">
      <w:pPr>
        <w:ind w:firstLine="708"/>
        <w:jc w:val="both"/>
      </w:pPr>
      <w:r w:rsidRPr="00F31C58">
        <w:rPr>
          <w:b/>
        </w:rPr>
        <w:t>11.</w:t>
      </w:r>
      <w:r w:rsidR="00812EAA">
        <w:rPr>
          <w:b/>
        </w:rPr>
        <w:t>1</w:t>
      </w:r>
      <w:r w:rsidRPr="00F31C58">
        <w:rPr>
          <w:b/>
        </w:rPr>
        <w:t>.</w:t>
      </w:r>
      <w:r w:rsidRPr="004309F0">
        <w:rPr>
          <w:b/>
        </w:rPr>
        <w:tab/>
      </w:r>
      <w:r w:rsidR="008C0E67" w:rsidRPr="008C0E67">
        <w:rPr>
          <w:b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 w:rsidR="00F95004">
        <w:rPr>
          <w:b/>
        </w:rPr>
        <w:t>като</w:t>
      </w:r>
      <w:r w:rsidR="008C0E67" w:rsidRPr="008C0E67">
        <w:rPr>
          <w:b/>
        </w:rPr>
        <w:t xml:space="preserve"> тези включени в проектното предложение – </w:t>
      </w:r>
      <w:r w:rsidR="008C0E67" w:rsidRPr="008C0E67">
        <w:t>тук трябва да бъде посочен опита по проекти, финансирани от структурните фондове, националния бюджет или други финансови инструменти на кандидата и партньора/-</w:t>
      </w:r>
      <w:proofErr w:type="spellStart"/>
      <w:r w:rsidR="008C0E67" w:rsidRPr="008C0E67">
        <w:t>ите</w:t>
      </w:r>
      <w:proofErr w:type="spellEnd"/>
      <w:r w:rsidR="008C0E67" w:rsidRPr="008C0E67">
        <w:t xml:space="preserve"> (ако е приложимо), и/или опита в изпълнението на дейности, </w:t>
      </w:r>
      <w:r w:rsidR="002B2E2F">
        <w:t xml:space="preserve">като </w:t>
      </w:r>
      <w:r w:rsidR="008C0E67" w:rsidRPr="008C0E67">
        <w:t>тези, включени в проектното предложение. Посочете не повече от 3 проекта, изпълнени през последните 5 години</w:t>
      </w:r>
      <w:r w:rsidR="00527932">
        <w:t>.</w:t>
      </w:r>
    </w:p>
    <w:p w14:paraId="6658DA86" w14:textId="1D2C84DE" w:rsidR="00527932" w:rsidRDefault="00527932" w:rsidP="00805A94">
      <w:pPr>
        <w:ind w:firstLine="708"/>
        <w:jc w:val="both"/>
      </w:pPr>
      <w:r w:rsidRPr="00527932">
        <w:t xml:space="preserve">С цел обективност на оценката, задължително се посочва в какво качество сте участвали в проекта (кандидат или партньор), финансиране на проекта (структурни фондове, национален бюджет, друго), </w:t>
      </w:r>
      <w:r w:rsidR="00F97B94" w:rsidRPr="00F97B94">
        <w:t>№ на договор и срок на договора (период на изпълнение на проекта)</w:t>
      </w:r>
      <w:r w:rsidRPr="00527932">
        <w:t>, както и годините опит, които имате в дейности като тези, включени в проектното предложение и тяхното описание.</w:t>
      </w:r>
    </w:p>
    <w:p w14:paraId="314F1F73" w14:textId="77777777" w:rsidR="0079022A" w:rsidRPr="00214DDC" w:rsidRDefault="0079022A" w:rsidP="0079022A">
      <w:pPr>
        <w:ind w:firstLine="708"/>
        <w:jc w:val="both"/>
        <w:rPr>
          <w:b/>
        </w:rPr>
      </w:pPr>
      <w:r w:rsidRPr="00214DDC">
        <w:rPr>
          <w:b/>
        </w:rPr>
        <w:t>Опитът на кандидата и опитът на партньора/</w:t>
      </w:r>
      <w:proofErr w:type="spellStart"/>
      <w:r w:rsidRPr="00214DDC">
        <w:rPr>
          <w:b/>
        </w:rPr>
        <w:t>ите</w:t>
      </w:r>
      <w:proofErr w:type="spellEnd"/>
      <w:r w:rsidRPr="00214DDC">
        <w:rPr>
          <w:b/>
        </w:rPr>
        <w:t xml:space="preserve"> се описват за всеки поотделно!</w:t>
      </w:r>
    </w:p>
    <w:p w14:paraId="4FF20693" w14:textId="77777777" w:rsidR="0079022A" w:rsidRPr="00805A94" w:rsidRDefault="0079022A" w:rsidP="00805A94">
      <w:pPr>
        <w:ind w:firstLine="708"/>
        <w:jc w:val="both"/>
      </w:pPr>
    </w:p>
    <w:p w14:paraId="79C4314D" w14:textId="2CCE5762" w:rsidR="00F31C58" w:rsidRDefault="00F31C58" w:rsidP="00DB58F0">
      <w:pPr>
        <w:ind w:firstLine="708"/>
        <w:jc w:val="both"/>
      </w:pPr>
    </w:p>
    <w:p w14:paraId="76A44304" w14:textId="22116E4E" w:rsidR="00045132" w:rsidRDefault="00290655" w:rsidP="00A44992">
      <w:pPr>
        <w:ind w:firstLine="709"/>
        <w:jc w:val="both"/>
        <w:rPr>
          <w:b/>
        </w:rPr>
      </w:pPr>
      <w:r w:rsidRPr="00290655">
        <w:rPr>
          <w:b/>
        </w:rPr>
        <w:t>11.</w:t>
      </w:r>
      <w:r w:rsidR="006351F7">
        <w:rPr>
          <w:b/>
        </w:rPr>
        <w:t>2</w:t>
      </w:r>
      <w:r w:rsidRPr="00290655">
        <w:rPr>
          <w:b/>
        </w:rPr>
        <w:t>. Описание на целевата група</w:t>
      </w:r>
    </w:p>
    <w:p w14:paraId="3255D105" w14:textId="21407C78" w:rsidR="0079022A" w:rsidRPr="00214DDC" w:rsidRDefault="00045132" w:rsidP="0079022A">
      <w:pPr>
        <w:ind w:firstLine="708"/>
        <w:jc w:val="both"/>
        <w:rPr>
          <w:b/>
        </w:rPr>
      </w:pPr>
      <w:r w:rsidRPr="00F91C9E">
        <w:rPr>
          <w:i/>
        </w:rPr>
        <w:t>/Следва да се опишат целевите групи и техни конкретни характеристики, съгласно изискванията в Условията за кандидатстване. Да се посочи брой лица, включени в проекта. Следва да се опишат идентифицираните нужди и проблеми на целевите групи/</w:t>
      </w:r>
      <w:r w:rsidR="0079022A">
        <w:rPr>
          <w:i/>
        </w:rPr>
        <w:t>.</w:t>
      </w:r>
      <w:r w:rsidR="0079022A" w:rsidRPr="0079022A">
        <w:rPr>
          <w:b/>
        </w:rPr>
        <w:t xml:space="preserve"> </w:t>
      </w:r>
      <w:r w:rsidR="0079022A" w:rsidRPr="00214DDC">
        <w:rPr>
          <w:b/>
        </w:rPr>
        <w:t>Опитът на кандидата и опитът на партньора/</w:t>
      </w:r>
      <w:proofErr w:type="spellStart"/>
      <w:r w:rsidR="0079022A" w:rsidRPr="00214DDC">
        <w:rPr>
          <w:b/>
        </w:rPr>
        <w:t>ите</w:t>
      </w:r>
      <w:proofErr w:type="spellEnd"/>
      <w:r w:rsidR="0079022A" w:rsidRPr="00214DDC">
        <w:rPr>
          <w:b/>
        </w:rPr>
        <w:t xml:space="preserve"> се описват за всеки поотделно!</w:t>
      </w:r>
    </w:p>
    <w:p w14:paraId="16ABEDF6" w14:textId="163DCBE0" w:rsidR="00045132" w:rsidRPr="00F91C9E" w:rsidRDefault="00045132" w:rsidP="00A44992">
      <w:pPr>
        <w:spacing w:after="240"/>
        <w:jc w:val="both"/>
        <w:rPr>
          <w:i/>
        </w:rPr>
      </w:pPr>
    </w:p>
    <w:p w14:paraId="5CD4B36F" w14:textId="77777777" w:rsidR="006D713E" w:rsidRDefault="006D713E" w:rsidP="006D713E">
      <w:pPr>
        <w:spacing w:before="100" w:beforeAutospacing="1" w:after="100" w:afterAutospacing="1"/>
        <w:ind w:firstLine="708"/>
        <w:jc w:val="both"/>
        <w:outlineLvl w:val="2"/>
        <w:rPr>
          <w:b/>
          <w:bCs/>
        </w:rPr>
      </w:pPr>
      <w:r w:rsidRPr="00FA6B5E">
        <w:rPr>
          <w:b/>
          <w:bCs/>
        </w:rPr>
        <w:t>ВАЖНО: При попълване на информацията в това поле следва да се съобразите с изискванията, които са поставени в Условията за канд</w:t>
      </w:r>
      <w:r w:rsidRPr="009F6907">
        <w:rPr>
          <w:b/>
          <w:bCs/>
        </w:rPr>
        <w:t>идатстване.</w:t>
      </w:r>
    </w:p>
    <w:p w14:paraId="69E36DFE" w14:textId="11C168F3" w:rsidR="0079022A" w:rsidRDefault="008417D0" w:rsidP="0079022A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 xml:space="preserve">11. </w:t>
      </w:r>
      <w:r w:rsidR="006351F7">
        <w:rPr>
          <w:b/>
          <w:bCs/>
        </w:rPr>
        <w:t>3.</w:t>
      </w:r>
      <w:r w:rsidR="0079022A">
        <w:rPr>
          <w:b/>
          <w:bCs/>
        </w:rPr>
        <w:t xml:space="preserve"> </w:t>
      </w:r>
      <w:r w:rsidR="0079022A" w:rsidRPr="00E97380">
        <w:rPr>
          <w:b/>
          <w:bCs/>
        </w:rPr>
        <w:t>Описание как проекта отговар</w:t>
      </w:r>
      <w:r w:rsidR="0079022A">
        <w:rPr>
          <w:b/>
          <w:bCs/>
        </w:rPr>
        <w:t>я на допълнителните специфични</w:t>
      </w:r>
      <w:r w:rsidR="0079022A" w:rsidRPr="00E97380">
        <w:rPr>
          <w:b/>
          <w:bCs/>
        </w:rPr>
        <w:t xml:space="preserve"> критерии от СВОМР</w:t>
      </w:r>
    </w:p>
    <w:p w14:paraId="54FF85E2" w14:textId="4FE5B537" w:rsidR="0079022A" w:rsidRDefault="0079022A" w:rsidP="0079022A">
      <w:pPr>
        <w:jc w:val="both"/>
        <w:rPr>
          <w:i/>
        </w:rPr>
      </w:pPr>
      <w:r w:rsidRPr="007527A0">
        <w:rPr>
          <w:i/>
        </w:rPr>
        <w:t>Опишете как: 1.</w:t>
      </w:r>
      <w:r w:rsidRPr="00010A0E">
        <w:t xml:space="preserve"> </w:t>
      </w:r>
      <w:r w:rsidRPr="0099556C">
        <w:rPr>
          <w:i/>
        </w:rPr>
        <w:t>Проектът включва дейности, които задоволяват индивидуалните потребности на една или няколко от посочените целеви групи</w:t>
      </w:r>
      <w:r>
        <w:rPr>
          <w:i/>
        </w:rPr>
        <w:t>;</w:t>
      </w:r>
      <w:r w:rsidRPr="0099556C">
        <w:rPr>
          <w:i/>
        </w:rPr>
        <w:t xml:space="preserve"> 2. Проектът е с обоснована иновативност* за територията на МИГ</w:t>
      </w:r>
      <w:r>
        <w:rPr>
          <w:i/>
        </w:rPr>
        <w:t xml:space="preserve">; </w:t>
      </w:r>
      <w:r w:rsidRPr="0099556C">
        <w:rPr>
          <w:i/>
        </w:rPr>
        <w:t>3. Проектът включва мерки, свързани с участие на целевите групи на реалния пазар на труда</w:t>
      </w:r>
      <w:r>
        <w:rPr>
          <w:i/>
        </w:rPr>
        <w:t xml:space="preserve">; </w:t>
      </w:r>
      <w:r w:rsidRPr="0099556C">
        <w:rPr>
          <w:i/>
        </w:rPr>
        <w:t>4. Проектът е с интегриран характер на интервенциите</w:t>
      </w:r>
      <w:r>
        <w:rPr>
          <w:i/>
        </w:rPr>
        <w:t>.</w:t>
      </w:r>
    </w:p>
    <w:p w14:paraId="69C01C6B" w14:textId="77777777" w:rsidR="0079022A" w:rsidRPr="0099556C" w:rsidRDefault="0079022A" w:rsidP="0079022A">
      <w:pPr>
        <w:jc w:val="both"/>
        <w:rPr>
          <w:i/>
        </w:rPr>
      </w:pPr>
    </w:p>
    <w:p w14:paraId="0A0F359A" w14:textId="3A65E45C" w:rsidR="0079022A" w:rsidRPr="00A25BCE" w:rsidRDefault="0079022A" w:rsidP="00A25BCE">
      <w:pPr>
        <w:jc w:val="both"/>
        <w:rPr>
          <w:i/>
        </w:rPr>
      </w:pPr>
      <w:r>
        <w:rPr>
          <w:i/>
        </w:rPr>
        <w:t xml:space="preserve"> </w:t>
      </w:r>
      <w:r w:rsidRPr="00A25BCE">
        <w:rPr>
          <w:i/>
        </w:rPr>
        <w:t>*</w:t>
      </w:r>
      <w:r w:rsidR="006C7843" w:rsidRPr="00A25BCE">
        <w:rPr>
          <w:i/>
        </w:rPr>
        <w:t xml:space="preserve">Под иновативност на проектното предложение се има предвид </w:t>
      </w:r>
      <w:r w:rsidR="006C7843" w:rsidRPr="00A25BCE">
        <w:rPr>
          <w:rFonts w:eastAsia="Calibri"/>
          <w:i/>
        </w:rPr>
        <w:t>включване на нов подход, метод или средства за реализирането на дейностите, които не са прилагани на територията на местната общност.</w:t>
      </w:r>
    </w:p>
    <w:p w14:paraId="0E3566C7" w14:textId="43E3F81C" w:rsidR="00A0189D" w:rsidRPr="00A44992" w:rsidRDefault="00805A94" w:rsidP="00A44992">
      <w:pPr>
        <w:spacing w:before="240" w:after="120"/>
        <w:ind w:firstLine="709"/>
        <w:jc w:val="both"/>
        <w:outlineLvl w:val="2"/>
        <w:rPr>
          <w:b/>
          <w:bCs/>
        </w:rPr>
      </w:pPr>
      <w:r>
        <w:rPr>
          <w:b/>
          <w:bCs/>
        </w:rPr>
        <w:t>11.</w:t>
      </w:r>
      <w:r w:rsidR="0021109E" w:rsidDel="0021109E">
        <w:rPr>
          <w:b/>
          <w:bCs/>
        </w:rPr>
        <w:t xml:space="preserve"> </w:t>
      </w:r>
      <w:r w:rsidR="006351F7">
        <w:rPr>
          <w:b/>
          <w:bCs/>
        </w:rPr>
        <w:t>4</w:t>
      </w:r>
      <w:r w:rsidR="004778B4" w:rsidRPr="00A44992">
        <w:rPr>
          <w:b/>
          <w:bCs/>
        </w:rPr>
        <w:t xml:space="preserve">. </w:t>
      </w:r>
      <w:r w:rsidR="00A0189D" w:rsidRPr="00A44992">
        <w:rPr>
          <w:b/>
          <w:bCs/>
        </w:rPr>
        <w:t>Декларация</w:t>
      </w:r>
    </w:p>
    <w:p w14:paraId="31B48F46" w14:textId="77777777" w:rsidR="006D713E" w:rsidRPr="00810638" w:rsidRDefault="00CE442A" w:rsidP="00F41786">
      <w:pPr>
        <w:jc w:val="both"/>
        <w:outlineLvl w:val="2"/>
        <w:rPr>
          <w:bCs/>
        </w:rPr>
      </w:pPr>
      <w:r w:rsidRPr="00CE442A">
        <w:rPr>
          <w:bCs/>
        </w:rPr>
        <w:t>С подписването на Формуляра за кандидатстване, кандидатът се задължава</w:t>
      </w:r>
      <w:r w:rsidR="006D713E" w:rsidRPr="00810638">
        <w:rPr>
          <w:bCs/>
        </w:rPr>
        <w:t xml:space="preserve">: </w:t>
      </w:r>
    </w:p>
    <w:p w14:paraId="76E945FF" w14:textId="77777777" w:rsidR="006D713E" w:rsidRPr="00810638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t xml:space="preserve">1. </w:t>
      </w:r>
      <w:r w:rsidR="00CE442A">
        <w:rPr>
          <w:bCs/>
        </w:rPr>
        <w:t>да</w:t>
      </w:r>
      <w:r w:rsidR="00CE442A" w:rsidRPr="00810638">
        <w:rPr>
          <w:bCs/>
        </w:rPr>
        <w:t xml:space="preserve"> </w:t>
      </w:r>
      <w:r w:rsidRPr="00810638">
        <w:rPr>
          <w:bCs/>
        </w:rPr>
        <w:t>извърш</w:t>
      </w:r>
      <w:r w:rsidR="00CE442A">
        <w:rPr>
          <w:bCs/>
        </w:rPr>
        <w:t>и</w:t>
      </w:r>
      <w:r w:rsidRPr="00810638">
        <w:rPr>
          <w:bCs/>
        </w:rPr>
        <w:t xml:space="preserve"> необходимите дейности за организация и управление на проекта;</w:t>
      </w:r>
    </w:p>
    <w:p w14:paraId="6E2F321B" w14:textId="77777777" w:rsidR="006D713E" w:rsidRPr="00810638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lastRenderedPageBreak/>
        <w:t xml:space="preserve">2. </w:t>
      </w:r>
      <w:r w:rsidR="00CE442A">
        <w:rPr>
          <w:bCs/>
        </w:rPr>
        <w:t>да</w:t>
      </w:r>
      <w:r w:rsidR="00CE442A" w:rsidRPr="00810638">
        <w:rPr>
          <w:bCs/>
        </w:rPr>
        <w:t xml:space="preserve"> </w:t>
      </w:r>
      <w:r w:rsidRPr="00810638">
        <w:rPr>
          <w:bCs/>
        </w:rPr>
        <w:t>извърш</w:t>
      </w:r>
      <w:r w:rsidR="00CE442A">
        <w:rPr>
          <w:bCs/>
        </w:rPr>
        <w:t>и</w:t>
      </w:r>
      <w:r w:rsidRPr="00810638">
        <w:rPr>
          <w:bCs/>
        </w:rPr>
        <w:t xml:space="preserve">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23A23A5C" w14:textId="77777777" w:rsidR="006D713E" w:rsidRPr="00810638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t xml:space="preserve">3. </w:t>
      </w:r>
      <w:r w:rsidR="00CE442A">
        <w:rPr>
          <w:bCs/>
        </w:rPr>
        <w:t>да</w:t>
      </w:r>
      <w:r w:rsidR="00CE442A" w:rsidRPr="00810638">
        <w:rPr>
          <w:bCs/>
        </w:rPr>
        <w:t xml:space="preserve"> </w:t>
      </w:r>
      <w:r w:rsidRPr="00810638">
        <w:rPr>
          <w:bCs/>
        </w:rPr>
        <w:t>спазва заложените в Оперативната програма хоризонтални принципи:</w:t>
      </w:r>
    </w:p>
    <w:p w14:paraId="21A59B56" w14:textId="77777777" w:rsidR="006D713E" w:rsidRPr="00810638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t>•Равни възможности и недопускане на дискриминация</w:t>
      </w:r>
    </w:p>
    <w:p w14:paraId="694509C2" w14:textId="77777777" w:rsidR="006D713E" w:rsidRPr="00810638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t>•Равенство между половете</w:t>
      </w:r>
    </w:p>
    <w:p w14:paraId="18943750" w14:textId="77777777" w:rsidR="006D713E" w:rsidRDefault="006D713E" w:rsidP="00F41786">
      <w:pPr>
        <w:jc w:val="both"/>
        <w:outlineLvl w:val="2"/>
        <w:rPr>
          <w:bCs/>
        </w:rPr>
      </w:pPr>
      <w:r w:rsidRPr="00810638">
        <w:rPr>
          <w:bCs/>
        </w:rPr>
        <w:t>•Устойчиво развитие</w:t>
      </w:r>
      <w:r w:rsidRPr="00C91BAF">
        <w:rPr>
          <w:bCs/>
        </w:rPr>
        <w:t>/</w:t>
      </w:r>
    </w:p>
    <w:p w14:paraId="4E0B7659" w14:textId="77777777" w:rsidR="00F31C58" w:rsidRDefault="00F31C58" w:rsidP="00400878">
      <w:pPr>
        <w:ind w:firstLine="708"/>
        <w:jc w:val="both"/>
        <w:rPr>
          <w:b/>
        </w:rPr>
      </w:pPr>
    </w:p>
    <w:p w14:paraId="28C80183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14:paraId="1BEEB584" w14:textId="77777777" w:rsidR="00F31C58" w:rsidRDefault="00F31C58" w:rsidP="00400878">
      <w:pPr>
        <w:ind w:firstLine="708"/>
        <w:jc w:val="both"/>
        <w:rPr>
          <w:b/>
        </w:rPr>
      </w:pPr>
    </w:p>
    <w:p w14:paraId="2FB641E6" w14:textId="77777777" w:rsidR="00F31C58" w:rsidRDefault="008C0E67" w:rsidP="00A44992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</w:t>
      </w:r>
      <w:r w:rsidR="00805A94">
        <w:t>МИГ/</w:t>
      </w:r>
      <w:r w:rsidR="00F31C58">
        <w:t xml:space="preserve">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14:paraId="7E0AF030" w14:textId="77777777" w:rsidR="00F31C58" w:rsidRDefault="00F31C58" w:rsidP="00A44992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в т. </w:t>
      </w:r>
      <w:r w:rsidR="00544032">
        <w:t xml:space="preserve">22 </w:t>
      </w:r>
      <w:r>
        <w:t xml:space="preserve">от </w:t>
      </w:r>
      <w:r w:rsidR="00EB1F8E">
        <w:t>Условията</w:t>
      </w:r>
      <w:r>
        <w:t xml:space="preserve"> за кандидатстване.</w:t>
      </w:r>
    </w:p>
    <w:p w14:paraId="04AD6743" w14:textId="77777777" w:rsidR="008C0E67" w:rsidRPr="00A44992" w:rsidRDefault="008C0E67" w:rsidP="008C0E67">
      <w:pPr>
        <w:ind w:firstLine="708"/>
        <w:jc w:val="both"/>
      </w:pPr>
      <w:r w:rsidRPr="00A44992">
        <w:t>***</w:t>
      </w:r>
    </w:p>
    <w:p w14:paraId="0B5F38B4" w14:textId="77777777" w:rsidR="008C0E67" w:rsidRPr="00A44992" w:rsidRDefault="008C0E67" w:rsidP="008C0E67">
      <w:pPr>
        <w:ind w:firstLine="708"/>
        <w:jc w:val="both"/>
      </w:pPr>
      <w:r w:rsidRPr="00A44992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5F0F102E" w14:textId="77777777" w:rsidR="008C0E67" w:rsidRDefault="008C0E67" w:rsidP="00A44992">
      <w:pPr>
        <w:spacing w:after="120"/>
        <w:ind w:firstLine="709"/>
        <w:jc w:val="both"/>
      </w:pPr>
      <w:r w:rsidRPr="00A44992">
        <w:t>Системата ще провери формуляра и ще визуализира допуснатите от Вас грешки, при неговото попълване.</w:t>
      </w:r>
    </w:p>
    <w:p w14:paraId="5FEC96CA" w14:textId="77777777" w:rsidR="008C0E67" w:rsidRDefault="008C0E67" w:rsidP="00A44992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1261BAAC" w14:textId="77777777" w:rsidR="008C0E67" w:rsidRDefault="008C0E67" w:rsidP="00A44992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4A43128E" w14:textId="77777777" w:rsidR="00F31C58" w:rsidRDefault="008C0E67" w:rsidP="00A44992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0A2BA2A9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ВАЖНО:</w:t>
      </w:r>
      <w:r w:rsidRPr="00D556FE">
        <w:rPr>
          <w:rFonts w:eastAsia="Calibri"/>
          <w:lang w:eastAsia="en-US"/>
        </w:rPr>
        <w:t xml:space="preserve"> Следва да имате предвид, че системата няма да допусне да подадете проектно предложение, ако към него няма присъединен поне един индикатор. </w:t>
      </w:r>
    </w:p>
    <w:p w14:paraId="470BF567" w14:textId="77777777" w:rsidR="007B5CED" w:rsidRPr="00D556FE" w:rsidRDefault="007B5CED" w:rsidP="007B5CED">
      <w:pPr>
        <w:spacing w:after="120"/>
        <w:jc w:val="both"/>
        <w:rPr>
          <w:rFonts w:eastAsia="Calibri"/>
          <w:b/>
          <w:lang w:eastAsia="en-US"/>
        </w:rPr>
      </w:pPr>
      <w:r w:rsidRPr="00D556FE">
        <w:rPr>
          <w:rFonts w:eastAsia="Calibri"/>
          <w:b/>
          <w:lang w:eastAsia="en-US"/>
        </w:rPr>
        <w:t xml:space="preserve">В случай че: </w:t>
      </w:r>
    </w:p>
    <w:p w14:paraId="30D23940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>не сте присъединили всички задължителни индикатори;</w:t>
      </w:r>
      <w:r w:rsidRPr="00861D44">
        <w:rPr>
          <w:rFonts w:eastAsia="Calibri"/>
          <w:lang w:eastAsia="en-US"/>
        </w:rPr>
        <w:t xml:space="preserve"> </w:t>
      </w:r>
    </w:p>
    <w:p w14:paraId="0BEB1502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сте присъединили само един индикатор, но за него не е посочена базова или целева стойност </w:t>
      </w:r>
      <w:r w:rsidRPr="00D556FE">
        <w:rPr>
          <w:rFonts w:eastAsia="Calibri"/>
          <w:i/>
          <w:lang w:eastAsia="en-US"/>
        </w:rPr>
        <w:t xml:space="preserve">(или посочената стойност/информация се разминава със </w:t>
      </w:r>
      <w:r w:rsidRPr="00D556FE">
        <w:rPr>
          <w:rFonts w:eastAsia="Calibri"/>
          <w:i/>
          <w:lang w:eastAsia="en-US"/>
        </w:rPr>
        <w:lastRenderedPageBreak/>
        <w:t>стойността/информацията посочена в другите раздели на формуляра за кандидатстване)</w:t>
      </w:r>
      <w:r w:rsidRPr="00D556FE">
        <w:rPr>
          <w:rFonts w:eastAsia="Calibri"/>
          <w:lang w:eastAsia="en-US"/>
        </w:rPr>
        <w:t xml:space="preserve">; </w:t>
      </w:r>
    </w:p>
    <w:p w14:paraId="5491AF83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за някой от присъединените индикатори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</w:p>
    <w:p w14:paraId="740720DC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системата няма да го отчете като грешка и ще допусне проектното предложение да бъде подадено!</w:t>
      </w:r>
      <w:r w:rsidRPr="00D556FE">
        <w:rPr>
          <w:rFonts w:eastAsia="Calibri"/>
          <w:lang w:eastAsia="en-US"/>
        </w:rPr>
        <w:t xml:space="preserve"> В тази връзка наред с проверката чрез системата, преди подаване на проектното предложение е препоръчително да извършите собственоръчно проверка на информацията в  секция 8 „Индикатори“, както и на информацията в останалите полета на формуляра, за да сте сигурни, че тя е предоставена коректно и в необходимата цялост.</w:t>
      </w:r>
    </w:p>
    <w:p w14:paraId="508483D1" w14:textId="77777777" w:rsidR="00E40850" w:rsidRDefault="008A3873" w:rsidP="00A44992">
      <w:pPr>
        <w:spacing w:after="120"/>
        <w:jc w:val="both"/>
        <w:rPr>
          <w:b/>
          <w:i/>
        </w:rPr>
      </w:pPr>
      <w:r w:rsidRPr="008900F8">
        <w:rPr>
          <w:rFonts w:eastAsia="Calibri"/>
          <w:i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8900F8">
        <w:rPr>
          <w:b/>
          <w:i/>
        </w:rPr>
        <w:t>Формулярът за кандидатстване задължително се подписва с КЕП с отделна сигнатура (</w:t>
      </w:r>
      <w:proofErr w:type="spellStart"/>
      <w:r w:rsidR="00E40850" w:rsidRPr="008900F8">
        <w:rPr>
          <w:b/>
          <w:i/>
        </w:rPr>
        <w:t>detached</w:t>
      </w:r>
      <w:proofErr w:type="spellEnd"/>
      <w:r w:rsidR="00E40850" w:rsidRPr="008900F8">
        <w:rPr>
          <w:b/>
          <w:i/>
        </w:rPr>
        <w:t>) от поне едно от лицата с право да представлява кандидата или упълномощено/</w:t>
      </w:r>
      <w:proofErr w:type="spellStart"/>
      <w:r w:rsidR="00E40850" w:rsidRPr="008900F8">
        <w:rPr>
          <w:b/>
          <w:i/>
        </w:rPr>
        <w:t>оправомощено</w:t>
      </w:r>
      <w:proofErr w:type="spellEnd"/>
      <w:r w:rsidR="00E40850" w:rsidRPr="008900F8">
        <w:rPr>
          <w:b/>
          <w:i/>
        </w:rPr>
        <w:t xml:space="preserve"> лице. В случай че кандидатът се представлява заедно от няколко лица, формулярът се подписва с КЕП от всички от тях. В случай че КЕП е на упълномощено лице, то към проектното предложение следва да се прикачи сканирано нотариално заверено пълномощно (в секция 12 от Формуляра).</w:t>
      </w:r>
      <w:r w:rsidR="00775C19">
        <w:rPr>
          <w:rStyle w:val="af3"/>
          <w:b/>
          <w:i/>
        </w:rPr>
        <w:footnoteReference w:id="2"/>
      </w:r>
    </w:p>
    <w:p w14:paraId="06C1D859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Следвайте следните стъпки за успешно подаване на подготвеното от Вас проектно предложение:</w:t>
      </w:r>
    </w:p>
    <w:p w14:paraId="559585A1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1. Затворете всички отворени интернет браузъри.</w:t>
      </w:r>
    </w:p>
    <w:p w14:paraId="64344D4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2. Изтрийте всички файлове, свързани с опити за подписване на проектното предложение.</w:t>
      </w:r>
    </w:p>
    <w:p w14:paraId="458563D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3. Отворете Вашия интернет браузър.</w:t>
      </w:r>
    </w:p>
    <w:p w14:paraId="295376FC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4. Заредете страницата на ИСУН 2020 - https://eumis2020.government.bg/</w:t>
      </w:r>
    </w:p>
    <w:p w14:paraId="0208798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5. Влезте в системата с Вашето потребителско име и парола.</w:t>
      </w:r>
    </w:p>
    <w:p w14:paraId="1A2A79DF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6. Изберете бутон „Подай предложение“.</w:t>
      </w:r>
    </w:p>
    <w:p w14:paraId="6A922D5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00211E">
        <w:rPr>
          <w:color w:val="000000"/>
          <w:szCs w:val="22"/>
        </w:rPr>
        <w:t>e-mail</w:t>
      </w:r>
      <w:proofErr w:type="spellEnd"/>
      <w:r w:rsidRPr="0000211E">
        <w:rPr>
          <w:color w:val="000000"/>
          <w:szCs w:val="22"/>
        </w:rPr>
        <w:t xml:space="preserve"> адрес и натиснете бутон „Продължи“,</w:t>
      </w:r>
    </w:p>
    <w:p w14:paraId="04E23E79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76834F9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lastRenderedPageBreak/>
        <w:t>9. Изберете желания от Вас проект и натиснете бутон „Подай предложение“.</w:t>
      </w:r>
    </w:p>
    <w:p w14:paraId="2691576E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10. Системата проверява за наличието на грешки във формуляра за кандидатстване.</w:t>
      </w:r>
    </w:p>
    <w:p w14:paraId="30D3EF4D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11. Натиснете бутон „Продължи“.</w:t>
      </w:r>
    </w:p>
    <w:p w14:paraId="4D903CBB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12. Изберете от стъпка 1 бутон „Изтегляне на проектно предложение“.</w:t>
      </w:r>
    </w:p>
    <w:p w14:paraId="3176B10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00211E">
        <w:rPr>
          <w:color w:val="000000"/>
          <w:szCs w:val="22"/>
        </w:rPr>
        <w:t>isun</w:t>
      </w:r>
      <w:proofErr w:type="spellEnd"/>
      <w:r w:rsidRPr="0000211E">
        <w:rPr>
          <w:color w:val="000000"/>
          <w:szCs w:val="22"/>
        </w:rPr>
        <w:t>.</w:t>
      </w:r>
    </w:p>
    <w:p w14:paraId="3171D38D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00211E">
        <w:rPr>
          <w:color w:val="000000"/>
          <w:szCs w:val="22"/>
        </w:rPr>
        <w:t>isun</w:t>
      </w:r>
      <w:proofErr w:type="spellEnd"/>
      <w:r w:rsidRPr="0000211E">
        <w:rPr>
          <w:color w:val="000000"/>
          <w:szCs w:val="22"/>
        </w:rPr>
        <w:t>. Файлът следва да бъде подписан с т.нар. отделена сигнатура (</w:t>
      </w:r>
      <w:proofErr w:type="spellStart"/>
      <w:r w:rsidRPr="0000211E">
        <w:rPr>
          <w:color w:val="000000"/>
          <w:szCs w:val="22"/>
        </w:rPr>
        <w:t>Detached</w:t>
      </w:r>
      <w:proofErr w:type="spellEnd"/>
      <w:r w:rsidRPr="0000211E">
        <w:rPr>
          <w:color w:val="000000"/>
          <w:szCs w:val="22"/>
        </w:rPr>
        <w:t xml:space="preserve"> </w:t>
      </w:r>
      <w:proofErr w:type="spellStart"/>
      <w:r w:rsidRPr="0000211E">
        <w:rPr>
          <w:color w:val="000000"/>
          <w:szCs w:val="22"/>
        </w:rPr>
        <w:t>signature</w:t>
      </w:r>
      <w:proofErr w:type="spellEnd"/>
      <w:r w:rsidRPr="0000211E">
        <w:rPr>
          <w:color w:val="000000"/>
          <w:szCs w:val="22"/>
        </w:rPr>
        <w:t>), а разширението на генерирания файл следва да бъде .p7s (</w:t>
      </w:r>
      <w:r w:rsidR="00715424">
        <w:t xml:space="preserve">За потребители на електронен подпис </w:t>
      </w:r>
      <w:proofErr w:type="spellStart"/>
      <w:r w:rsidR="00715424">
        <w:t>B-Trust</w:t>
      </w:r>
      <w:proofErr w:type="spellEnd"/>
      <w:r w:rsidR="00715424">
        <w:t xml:space="preserve"> е необходимо задължително да използват посочения от издателя софтуер </w:t>
      </w:r>
      <w:proofErr w:type="spellStart"/>
      <w:r w:rsidR="00715424">
        <w:t>Desktop</w:t>
      </w:r>
      <w:proofErr w:type="spellEnd"/>
      <w:r w:rsidR="00715424">
        <w:t xml:space="preserve"> </w:t>
      </w:r>
      <w:proofErr w:type="spellStart"/>
      <w:r w:rsidR="00715424">
        <w:t>Signer</w:t>
      </w:r>
      <w:proofErr w:type="spellEnd"/>
      <w:r w:rsidR="00715424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="00715424">
        <w:t>Detached</w:t>
      </w:r>
      <w:proofErr w:type="spellEnd"/>
      <w:r w:rsidR="00715424">
        <w:t xml:space="preserve"> (p7s), нивото да е </w:t>
      </w:r>
      <w:proofErr w:type="spellStart"/>
      <w:r w:rsidR="00715424">
        <w:t>Baseline_B</w:t>
      </w:r>
      <w:proofErr w:type="spellEnd"/>
      <w:r w:rsidR="00715424">
        <w:t xml:space="preserve"> и </w:t>
      </w:r>
      <w:proofErr w:type="spellStart"/>
      <w:r w:rsidR="00715424">
        <w:t>Хеш</w:t>
      </w:r>
      <w:proofErr w:type="spellEnd"/>
      <w:r w:rsidR="00715424">
        <w:t xml:space="preserve"> алгоритъм SHA1.</w:t>
      </w:r>
      <w:r w:rsidRPr="0000211E">
        <w:rPr>
          <w:color w:val="000000"/>
          <w:szCs w:val="22"/>
        </w:rPr>
        <w:t>).</w:t>
      </w:r>
    </w:p>
    <w:p w14:paraId="76CD8DAE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15. Генерираният от софтуера файл с подпис с разширение .p7s следва да бъде с размер между 3 КB и 7 КB.</w:t>
      </w:r>
    </w:p>
    <w:p w14:paraId="46C134A9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16. Върнете се обратно в системата и в т. 3 „Заредете подписите“ натиснете бутон „Изберете файл“.</w:t>
      </w:r>
    </w:p>
    <w:p w14:paraId="7D0E195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17. Посочвате генерирания от софтуера за подписване файл с разширение .p7s и го заредете в системата.</w:t>
      </w:r>
    </w:p>
    <w:p w14:paraId="20EE6E81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76120D52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00211E">
        <w:rPr>
          <w:color w:val="000000"/>
          <w:szCs w:val="22"/>
        </w:rPr>
        <w:t>ите</w:t>
      </w:r>
      <w:proofErr w:type="spellEnd"/>
      <w:r w:rsidRPr="0000211E">
        <w:rPr>
          <w:color w:val="000000"/>
          <w:szCs w:val="22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14:paraId="2D96076A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 xml:space="preserve">20. Ако проблемът се възпроизвежда отново, моля да изпратите </w:t>
      </w:r>
      <w:proofErr w:type="spellStart"/>
      <w:r w:rsidRPr="0000211E">
        <w:rPr>
          <w:color w:val="000000"/>
          <w:szCs w:val="22"/>
        </w:rPr>
        <w:t>e-mail</w:t>
      </w:r>
      <w:proofErr w:type="spellEnd"/>
      <w:r w:rsidRPr="0000211E">
        <w:rPr>
          <w:color w:val="000000"/>
          <w:szCs w:val="22"/>
        </w:rPr>
        <w:t>, описващ възникналото затруднение, на адрес support2020@government.</w:t>
      </w:r>
      <w:proofErr w:type="spellStart"/>
      <w:r w:rsidRPr="0000211E">
        <w:rPr>
          <w:color w:val="000000"/>
          <w:szCs w:val="22"/>
        </w:rPr>
        <w:t>bg</w:t>
      </w:r>
      <w:proofErr w:type="spellEnd"/>
      <w:r w:rsidRPr="0000211E">
        <w:rPr>
          <w:color w:val="000000"/>
          <w:szCs w:val="22"/>
        </w:rPr>
        <w:t>.</w:t>
      </w:r>
    </w:p>
    <w:p w14:paraId="6FA73476" w14:textId="77777777" w:rsidR="0000211E" w:rsidRPr="008900F8" w:rsidRDefault="0000211E" w:rsidP="00A44992">
      <w:pPr>
        <w:spacing w:after="120"/>
        <w:jc w:val="both"/>
        <w:rPr>
          <w:b/>
          <w:i/>
        </w:rPr>
      </w:pPr>
    </w:p>
    <w:p w14:paraId="7C949397" w14:textId="77777777" w:rsidR="00E40850" w:rsidRDefault="00E40850" w:rsidP="00A44992">
      <w:pPr>
        <w:jc w:val="both"/>
        <w:rPr>
          <w:rFonts w:eastAsia="Calibri"/>
          <w:lang w:eastAsia="en-US"/>
        </w:rPr>
      </w:pPr>
    </w:p>
    <w:p w14:paraId="6AEF0A74" w14:textId="77777777" w:rsidR="008D33A7" w:rsidRDefault="00442E7E" w:rsidP="00400878">
      <w:pPr>
        <w:ind w:firstLine="708"/>
        <w:jc w:val="both"/>
        <w:rPr>
          <w:rStyle w:val="a9"/>
          <w:rFonts w:eastAsia="Calibri"/>
          <w:lang w:eastAsia="en-US"/>
        </w:rPr>
      </w:pPr>
      <w:r w:rsidRPr="00442E7E">
        <w:rPr>
          <w:rFonts w:eastAsia="Calibri"/>
          <w:lang w:eastAsia="en-US"/>
        </w:rPr>
        <w:lastRenderedPageBreak/>
        <w:t>Подробно описание на стъпките може да намерите и в РЪКОВОДСТВО ЗА</w:t>
      </w:r>
      <w:r w:rsidRPr="00861D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2" w:history="1">
        <w:r w:rsidR="00775C19" w:rsidRPr="007E7109">
          <w:rPr>
            <w:rStyle w:val="a9"/>
            <w:rFonts w:eastAsia="Calibri"/>
            <w:lang w:eastAsia="en-US"/>
          </w:rPr>
          <w:t>https://eumis2020.government.bg/</w:t>
        </w:r>
      </w:hyperlink>
    </w:p>
    <w:p w14:paraId="6F70F50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5B761019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5B546C37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50C871B7" w14:textId="77777777" w:rsidR="0091211E" w:rsidRPr="00400878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p w14:paraId="34BF5D5C" w14:textId="77777777" w:rsidR="0091211E" w:rsidRDefault="0091211E" w:rsidP="00400878">
      <w:pPr>
        <w:ind w:firstLine="708"/>
        <w:jc w:val="both"/>
        <w:rPr>
          <w:rFonts w:eastAsia="Calibri"/>
          <w:lang w:eastAsia="en-US"/>
        </w:rPr>
      </w:pPr>
    </w:p>
    <w:p w14:paraId="2C6D7122" w14:textId="77777777" w:rsidR="00F31C58" w:rsidRPr="00400878" w:rsidRDefault="00775C19" w:rsidP="00400878">
      <w:pPr>
        <w:ind w:firstLine="708"/>
        <w:jc w:val="both"/>
        <w:rPr>
          <w:b/>
        </w:rPr>
      </w:pPr>
      <w:r>
        <w:rPr>
          <w:rFonts w:eastAsia="Calibri"/>
          <w:lang w:eastAsia="en-US"/>
        </w:rPr>
        <w:t xml:space="preserve">При </w:t>
      </w:r>
      <w:r w:rsidR="00CB70E0">
        <w:rPr>
          <w:rFonts w:eastAsia="Calibri"/>
          <w:lang w:eastAsia="en-US"/>
        </w:rPr>
        <w:t>възникване</w:t>
      </w:r>
      <w:r>
        <w:rPr>
          <w:rFonts w:eastAsia="Calibri"/>
          <w:lang w:eastAsia="en-US"/>
        </w:rPr>
        <w:t xml:space="preserve"> на проблеми </w:t>
      </w:r>
      <w:r w:rsidR="00CB70E0">
        <w:rPr>
          <w:rFonts w:eastAsia="Calibri"/>
          <w:lang w:eastAsia="en-US"/>
        </w:rPr>
        <w:t xml:space="preserve">може да </w:t>
      </w:r>
      <w:r w:rsidR="00CB70E0" w:rsidRPr="00A44992">
        <w:rPr>
          <w:rFonts w:eastAsia="Calibri"/>
          <w:lang w:eastAsia="en-US"/>
        </w:rPr>
        <w:t xml:space="preserve">изпратите </w:t>
      </w:r>
      <w:proofErr w:type="spellStart"/>
      <w:r w:rsidR="00CB70E0" w:rsidRPr="00A44992">
        <w:rPr>
          <w:rFonts w:eastAsia="Calibri"/>
          <w:lang w:eastAsia="en-US"/>
        </w:rPr>
        <w:t>e-mail</w:t>
      </w:r>
      <w:proofErr w:type="spellEnd"/>
      <w:r w:rsidR="00CB70E0" w:rsidRPr="00A44992">
        <w:rPr>
          <w:rFonts w:eastAsia="Calibri"/>
          <w:lang w:eastAsia="en-US"/>
        </w:rPr>
        <w:t xml:space="preserve">, описващ възникналото затруднение, на адрес </w:t>
      </w:r>
      <w:hyperlink r:id="rId13" w:history="1">
        <w:r w:rsidR="00CB70E0" w:rsidRPr="00A44992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CB70E0" w:rsidRPr="005268B4">
        <w:rPr>
          <w:rFonts w:eastAsia="Calibri"/>
          <w:lang w:eastAsia="en-US"/>
        </w:rPr>
        <w:t>.</w:t>
      </w:r>
    </w:p>
    <w:sectPr w:rsidR="00F31C58" w:rsidRPr="00400878" w:rsidSect="007654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6728A" w14:textId="77777777" w:rsidR="008453EF" w:rsidRDefault="008453EF" w:rsidP="00026308">
      <w:r>
        <w:separator/>
      </w:r>
    </w:p>
  </w:endnote>
  <w:endnote w:type="continuationSeparator" w:id="0">
    <w:p w14:paraId="09BC4458" w14:textId="77777777" w:rsidR="008453EF" w:rsidRDefault="008453EF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3938D" w14:textId="77777777" w:rsidR="00F44745" w:rsidRDefault="00F4474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784F" w14:textId="3032CCFF" w:rsidR="00F31C58" w:rsidRDefault="00F31C5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07FF">
      <w:rPr>
        <w:noProof/>
      </w:rPr>
      <w:t>16</w:t>
    </w:r>
    <w:r>
      <w:fldChar w:fldCharType="end"/>
    </w:r>
  </w:p>
  <w:p w14:paraId="68D94829" w14:textId="77777777" w:rsidR="00F31C58" w:rsidRDefault="00F31C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DF5BF" w14:textId="77777777" w:rsidR="00F44745" w:rsidRDefault="00F447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F85FB" w14:textId="77777777" w:rsidR="008453EF" w:rsidRDefault="008453EF" w:rsidP="00026308">
      <w:r>
        <w:separator/>
      </w:r>
    </w:p>
  </w:footnote>
  <w:footnote w:type="continuationSeparator" w:id="0">
    <w:p w14:paraId="62024C31" w14:textId="77777777" w:rsidR="008453EF" w:rsidRDefault="008453EF" w:rsidP="00026308">
      <w:r>
        <w:continuationSeparator/>
      </w:r>
    </w:p>
  </w:footnote>
  <w:footnote w:id="1">
    <w:p w14:paraId="280F563A" w14:textId="77777777" w:rsidR="00331311" w:rsidRDefault="00331311" w:rsidP="00331311">
      <w:pPr>
        <w:pStyle w:val="af1"/>
      </w:pPr>
    </w:p>
  </w:footnote>
  <w:footnote w:id="2">
    <w:p w14:paraId="6F6BB1AE" w14:textId="77777777" w:rsidR="00775C19" w:rsidRDefault="00775C19">
      <w:pPr>
        <w:pStyle w:val="af1"/>
      </w:pPr>
      <w:r>
        <w:rPr>
          <w:rStyle w:val="af3"/>
        </w:rPr>
        <w:footnoteRef/>
      </w:r>
      <w:r>
        <w:t xml:space="preserve"> </w:t>
      </w:r>
      <w:r w:rsidRPr="00F91C9E">
        <w:rPr>
          <w:color w:val="FF0000"/>
        </w:rPr>
        <w:t>МИГ/ за всяка процедура уточняват стъпките и начина на подаване на проектното предложение, съобразно възможностите на системата.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E9716" w14:textId="77777777" w:rsidR="00F44745" w:rsidRDefault="00F4474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F44745" w:rsidRPr="00F44745" w14:paraId="608207D8" w14:textId="77777777" w:rsidTr="00F44745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166F32" w14:textId="77777777" w:rsidR="00F44745" w:rsidRPr="00F44745" w:rsidRDefault="00F44745" w:rsidP="00F44745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F44745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20BA15B2" wp14:editId="1DDF00EB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B4DE54" w14:textId="77777777" w:rsidR="00F44745" w:rsidRPr="00F44745" w:rsidRDefault="00F44745" w:rsidP="00F4474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44745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0F32F424" wp14:editId="30CCC878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C21E72" w14:textId="77777777" w:rsidR="00F44745" w:rsidRPr="00F44745" w:rsidRDefault="00F44745" w:rsidP="00F44745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5816E4C3" w14:textId="77777777" w:rsidR="00F44745" w:rsidRPr="00F44745" w:rsidRDefault="00F44745" w:rsidP="00F4474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44745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B3370B2" wp14:editId="3F7732FB">
                <wp:extent cx="762000" cy="600075"/>
                <wp:effectExtent l="0" t="0" r="0" b="9525"/>
                <wp:docPr id="4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52F585" w14:textId="77777777" w:rsidR="00F44745" w:rsidRPr="00F44745" w:rsidRDefault="00F44745" w:rsidP="00F44745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66A19946" w14:textId="77777777" w:rsidR="00F44745" w:rsidRPr="00F44745" w:rsidRDefault="00F44745" w:rsidP="00F44745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44745">
            <w:rPr>
              <w:i/>
              <w:noProof/>
              <w:sz w:val="20"/>
              <w:szCs w:val="20"/>
            </w:rPr>
            <w:drawing>
              <wp:inline distT="0" distB="0" distL="0" distR="0" wp14:anchorId="5AEBAA9D" wp14:editId="1DFD244D">
                <wp:extent cx="914400" cy="600075"/>
                <wp:effectExtent l="19050" t="19050" r="19050" b="2857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F44745" w:rsidRPr="00F44745" w14:paraId="2EB10407" w14:textId="77777777" w:rsidTr="00F44745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73C09B" w14:textId="77777777" w:rsidR="00F44745" w:rsidRPr="00F44745" w:rsidRDefault="00F44745" w:rsidP="00F44745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F44745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F44745" w:rsidRPr="00F44745" w14:paraId="536D3C96" w14:textId="77777777" w:rsidTr="00F44745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F454FC" w14:textId="77777777" w:rsidR="00F44745" w:rsidRPr="00F44745" w:rsidRDefault="00F44745" w:rsidP="00F44745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F44745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14:paraId="61222551" w14:textId="77777777" w:rsidR="003F6CBF" w:rsidRPr="003F6CBF" w:rsidRDefault="003F6CBF" w:rsidP="003F6CB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75FE8DCF" w14:textId="77777777" w:rsidR="003F6CBF" w:rsidRPr="003F6CBF" w:rsidRDefault="003F6CBF" w:rsidP="003F6CBF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72FF1" w14:textId="77777777" w:rsidR="00F44745" w:rsidRDefault="00F447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17661A4"/>
    <w:multiLevelType w:val="hybridMultilevel"/>
    <w:tmpl w:val="4538CC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iana Kovacheva">
    <w15:presenceInfo w15:providerId="AD" w15:userId="S-1-5-21-1957994488-823518204-682003330-11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11E"/>
    <w:rsid w:val="000038D3"/>
    <w:rsid w:val="00007262"/>
    <w:rsid w:val="00013951"/>
    <w:rsid w:val="00023734"/>
    <w:rsid w:val="00025FFB"/>
    <w:rsid w:val="00026308"/>
    <w:rsid w:val="000317C9"/>
    <w:rsid w:val="00035A0F"/>
    <w:rsid w:val="00035D01"/>
    <w:rsid w:val="00045132"/>
    <w:rsid w:val="00046DB3"/>
    <w:rsid w:val="000478B4"/>
    <w:rsid w:val="00063B46"/>
    <w:rsid w:val="00073027"/>
    <w:rsid w:val="0008023D"/>
    <w:rsid w:val="0008557B"/>
    <w:rsid w:val="00085FA3"/>
    <w:rsid w:val="00091EB7"/>
    <w:rsid w:val="00092A31"/>
    <w:rsid w:val="00093835"/>
    <w:rsid w:val="00095259"/>
    <w:rsid w:val="000A4C30"/>
    <w:rsid w:val="000B1165"/>
    <w:rsid w:val="000B18F8"/>
    <w:rsid w:val="000C02A7"/>
    <w:rsid w:val="000C07FF"/>
    <w:rsid w:val="000C2764"/>
    <w:rsid w:val="000C5F8E"/>
    <w:rsid w:val="000C7E36"/>
    <w:rsid w:val="000D4EC9"/>
    <w:rsid w:val="000E4F64"/>
    <w:rsid w:val="000E6D19"/>
    <w:rsid w:val="000F1300"/>
    <w:rsid w:val="000F1A76"/>
    <w:rsid w:val="000F2372"/>
    <w:rsid w:val="001038C8"/>
    <w:rsid w:val="00107359"/>
    <w:rsid w:val="00107388"/>
    <w:rsid w:val="001101C3"/>
    <w:rsid w:val="0011205C"/>
    <w:rsid w:val="001147EA"/>
    <w:rsid w:val="00115941"/>
    <w:rsid w:val="00116802"/>
    <w:rsid w:val="0012067D"/>
    <w:rsid w:val="001224C9"/>
    <w:rsid w:val="00127AB7"/>
    <w:rsid w:val="00143298"/>
    <w:rsid w:val="0014659B"/>
    <w:rsid w:val="00146D35"/>
    <w:rsid w:val="00152F4D"/>
    <w:rsid w:val="00160D7D"/>
    <w:rsid w:val="0016180C"/>
    <w:rsid w:val="00170C48"/>
    <w:rsid w:val="00193EB4"/>
    <w:rsid w:val="00196AB5"/>
    <w:rsid w:val="00197632"/>
    <w:rsid w:val="00197CC1"/>
    <w:rsid w:val="001A0B56"/>
    <w:rsid w:val="001A0CF6"/>
    <w:rsid w:val="001B19C1"/>
    <w:rsid w:val="001B59F9"/>
    <w:rsid w:val="001B5A80"/>
    <w:rsid w:val="001D616C"/>
    <w:rsid w:val="001D6BE1"/>
    <w:rsid w:val="001E0E8C"/>
    <w:rsid w:val="001E14DC"/>
    <w:rsid w:val="001E243A"/>
    <w:rsid w:val="001E252B"/>
    <w:rsid w:val="001E27F7"/>
    <w:rsid w:val="001E6C9E"/>
    <w:rsid w:val="001F0B88"/>
    <w:rsid w:val="001F2978"/>
    <w:rsid w:val="001F2D4C"/>
    <w:rsid w:val="001F64FD"/>
    <w:rsid w:val="00200D7D"/>
    <w:rsid w:val="00203659"/>
    <w:rsid w:val="0021109E"/>
    <w:rsid w:val="00212342"/>
    <w:rsid w:val="00212C6B"/>
    <w:rsid w:val="00216CA9"/>
    <w:rsid w:val="00217BF2"/>
    <w:rsid w:val="00220262"/>
    <w:rsid w:val="00226389"/>
    <w:rsid w:val="00230780"/>
    <w:rsid w:val="002312F5"/>
    <w:rsid w:val="002343B8"/>
    <w:rsid w:val="002377A0"/>
    <w:rsid w:val="00243A98"/>
    <w:rsid w:val="00251084"/>
    <w:rsid w:val="00257600"/>
    <w:rsid w:val="00261D69"/>
    <w:rsid w:val="00266B43"/>
    <w:rsid w:val="002706CB"/>
    <w:rsid w:val="00275F0B"/>
    <w:rsid w:val="0027778D"/>
    <w:rsid w:val="00277E7F"/>
    <w:rsid w:val="00281C22"/>
    <w:rsid w:val="00283530"/>
    <w:rsid w:val="0028378B"/>
    <w:rsid w:val="00286E4A"/>
    <w:rsid w:val="002902E8"/>
    <w:rsid w:val="00290636"/>
    <w:rsid w:val="00290655"/>
    <w:rsid w:val="0029258C"/>
    <w:rsid w:val="002938E3"/>
    <w:rsid w:val="002950B1"/>
    <w:rsid w:val="002A01AB"/>
    <w:rsid w:val="002A2EBD"/>
    <w:rsid w:val="002A2FB5"/>
    <w:rsid w:val="002A4BB7"/>
    <w:rsid w:val="002A5929"/>
    <w:rsid w:val="002A63EC"/>
    <w:rsid w:val="002B2E2F"/>
    <w:rsid w:val="002B75E1"/>
    <w:rsid w:val="002C0EEC"/>
    <w:rsid w:val="002C2124"/>
    <w:rsid w:val="002C4136"/>
    <w:rsid w:val="002D565C"/>
    <w:rsid w:val="002F4DE4"/>
    <w:rsid w:val="002F5C63"/>
    <w:rsid w:val="003015B1"/>
    <w:rsid w:val="0030713B"/>
    <w:rsid w:val="00307A4A"/>
    <w:rsid w:val="00321EAB"/>
    <w:rsid w:val="00326CD2"/>
    <w:rsid w:val="003307E9"/>
    <w:rsid w:val="00331311"/>
    <w:rsid w:val="00331E5D"/>
    <w:rsid w:val="00340869"/>
    <w:rsid w:val="00344CF0"/>
    <w:rsid w:val="00346C6F"/>
    <w:rsid w:val="00351492"/>
    <w:rsid w:val="003609C8"/>
    <w:rsid w:val="003628EF"/>
    <w:rsid w:val="003719F7"/>
    <w:rsid w:val="00390525"/>
    <w:rsid w:val="003A19C7"/>
    <w:rsid w:val="003A4C8C"/>
    <w:rsid w:val="003A74AC"/>
    <w:rsid w:val="003B198B"/>
    <w:rsid w:val="003B4027"/>
    <w:rsid w:val="003C08B6"/>
    <w:rsid w:val="003C0EAA"/>
    <w:rsid w:val="003C106F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3F6CBF"/>
    <w:rsid w:val="00400878"/>
    <w:rsid w:val="00404A63"/>
    <w:rsid w:val="00406B8B"/>
    <w:rsid w:val="00420E30"/>
    <w:rsid w:val="004220C6"/>
    <w:rsid w:val="004309F0"/>
    <w:rsid w:val="004335A0"/>
    <w:rsid w:val="00434FE7"/>
    <w:rsid w:val="004356E5"/>
    <w:rsid w:val="00435C6F"/>
    <w:rsid w:val="00442E7E"/>
    <w:rsid w:val="00443BD8"/>
    <w:rsid w:val="00447609"/>
    <w:rsid w:val="00452549"/>
    <w:rsid w:val="00454CC4"/>
    <w:rsid w:val="00456F13"/>
    <w:rsid w:val="004655D0"/>
    <w:rsid w:val="004674CE"/>
    <w:rsid w:val="00471406"/>
    <w:rsid w:val="00473415"/>
    <w:rsid w:val="004741C7"/>
    <w:rsid w:val="00476DD6"/>
    <w:rsid w:val="004778B4"/>
    <w:rsid w:val="004A015A"/>
    <w:rsid w:val="004A0F22"/>
    <w:rsid w:val="004B0355"/>
    <w:rsid w:val="004B0A57"/>
    <w:rsid w:val="004B1D3E"/>
    <w:rsid w:val="004B41B1"/>
    <w:rsid w:val="004B53BE"/>
    <w:rsid w:val="004C7BF5"/>
    <w:rsid w:val="004C7DA8"/>
    <w:rsid w:val="004D1470"/>
    <w:rsid w:val="004D305E"/>
    <w:rsid w:val="004D7277"/>
    <w:rsid w:val="004E0A0F"/>
    <w:rsid w:val="004E34C9"/>
    <w:rsid w:val="004E421C"/>
    <w:rsid w:val="004F611E"/>
    <w:rsid w:val="004F782A"/>
    <w:rsid w:val="00501EE9"/>
    <w:rsid w:val="00503476"/>
    <w:rsid w:val="00506570"/>
    <w:rsid w:val="00516FA2"/>
    <w:rsid w:val="00521C3A"/>
    <w:rsid w:val="005268B4"/>
    <w:rsid w:val="00527932"/>
    <w:rsid w:val="00534939"/>
    <w:rsid w:val="00535586"/>
    <w:rsid w:val="0053783D"/>
    <w:rsid w:val="00541E73"/>
    <w:rsid w:val="00544032"/>
    <w:rsid w:val="00561E48"/>
    <w:rsid w:val="00564A71"/>
    <w:rsid w:val="00571816"/>
    <w:rsid w:val="00580B5E"/>
    <w:rsid w:val="00581BCA"/>
    <w:rsid w:val="0058367F"/>
    <w:rsid w:val="00584472"/>
    <w:rsid w:val="00586143"/>
    <w:rsid w:val="00587A1A"/>
    <w:rsid w:val="005902A8"/>
    <w:rsid w:val="00590844"/>
    <w:rsid w:val="00591789"/>
    <w:rsid w:val="0059374A"/>
    <w:rsid w:val="005938B8"/>
    <w:rsid w:val="00594D38"/>
    <w:rsid w:val="005A53F8"/>
    <w:rsid w:val="005B4916"/>
    <w:rsid w:val="005C0E92"/>
    <w:rsid w:val="005C404D"/>
    <w:rsid w:val="005C445A"/>
    <w:rsid w:val="005C600B"/>
    <w:rsid w:val="005C66C9"/>
    <w:rsid w:val="005C6F66"/>
    <w:rsid w:val="005D790A"/>
    <w:rsid w:val="005E3D81"/>
    <w:rsid w:val="005E58BD"/>
    <w:rsid w:val="005E5F02"/>
    <w:rsid w:val="005E6C04"/>
    <w:rsid w:val="005F0FE9"/>
    <w:rsid w:val="005F3722"/>
    <w:rsid w:val="006103BD"/>
    <w:rsid w:val="00611F58"/>
    <w:rsid w:val="00613E4D"/>
    <w:rsid w:val="006241EE"/>
    <w:rsid w:val="00624356"/>
    <w:rsid w:val="00625250"/>
    <w:rsid w:val="006351F7"/>
    <w:rsid w:val="0063681C"/>
    <w:rsid w:val="006405DA"/>
    <w:rsid w:val="00651D9B"/>
    <w:rsid w:val="00652C65"/>
    <w:rsid w:val="006575F7"/>
    <w:rsid w:val="006651F3"/>
    <w:rsid w:val="00666E56"/>
    <w:rsid w:val="00671655"/>
    <w:rsid w:val="0068200F"/>
    <w:rsid w:val="006821B8"/>
    <w:rsid w:val="0068445C"/>
    <w:rsid w:val="00686C16"/>
    <w:rsid w:val="00687B08"/>
    <w:rsid w:val="00687C92"/>
    <w:rsid w:val="00696B5A"/>
    <w:rsid w:val="006A17ED"/>
    <w:rsid w:val="006A5A66"/>
    <w:rsid w:val="006B11E3"/>
    <w:rsid w:val="006B15EE"/>
    <w:rsid w:val="006B7C00"/>
    <w:rsid w:val="006C7843"/>
    <w:rsid w:val="006D713E"/>
    <w:rsid w:val="006E214E"/>
    <w:rsid w:val="006E3769"/>
    <w:rsid w:val="006F2AEC"/>
    <w:rsid w:val="006F3499"/>
    <w:rsid w:val="006F7D31"/>
    <w:rsid w:val="007011D0"/>
    <w:rsid w:val="00705CC0"/>
    <w:rsid w:val="00713782"/>
    <w:rsid w:val="00715424"/>
    <w:rsid w:val="00723429"/>
    <w:rsid w:val="007439A0"/>
    <w:rsid w:val="00746589"/>
    <w:rsid w:val="00757C45"/>
    <w:rsid w:val="00760ED5"/>
    <w:rsid w:val="0076482F"/>
    <w:rsid w:val="00765256"/>
    <w:rsid w:val="00765487"/>
    <w:rsid w:val="00766942"/>
    <w:rsid w:val="007735BF"/>
    <w:rsid w:val="00775C19"/>
    <w:rsid w:val="007767D1"/>
    <w:rsid w:val="00777DDB"/>
    <w:rsid w:val="007810F9"/>
    <w:rsid w:val="007866AB"/>
    <w:rsid w:val="007879FE"/>
    <w:rsid w:val="0079018D"/>
    <w:rsid w:val="0079022A"/>
    <w:rsid w:val="007902FA"/>
    <w:rsid w:val="007913E4"/>
    <w:rsid w:val="00792FD6"/>
    <w:rsid w:val="0079379D"/>
    <w:rsid w:val="00797210"/>
    <w:rsid w:val="007A0BE5"/>
    <w:rsid w:val="007A2226"/>
    <w:rsid w:val="007A4A81"/>
    <w:rsid w:val="007B0615"/>
    <w:rsid w:val="007B5280"/>
    <w:rsid w:val="007B5420"/>
    <w:rsid w:val="007B5CED"/>
    <w:rsid w:val="007B7A88"/>
    <w:rsid w:val="007C12A5"/>
    <w:rsid w:val="007C1348"/>
    <w:rsid w:val="007C1FBC"/>
    <w:rsid w:val="007C5641"/>
    <w:rsid w:val="007C6B31"/>
    <w:rsid w:val="007D4B2B"/>
    <w:rsid w:val="007D6116"/>
    <w:rsid w:val="007E2D17"/>
    <w:rsid w:val="007E5925"/>
    <w:rsid w:val="007E7638"/>
    <w:rsid w:val="007F25B4"/>
    <w:rsid w:val="007F395A"/>
    <w:rsid w:val="007F5130"/>
    <w:rsid w:val="00803708"/>
    <w:rsid w:val="00805A94"/>
    <w:rsid w:val="00812EAA"/>
    <w:rsid w:val="00815652"/>
    <w:rsid w:val="00823771"/>
    <w:rsid w:val="008256FC"/>
    <w:rsid w:val="00833B74"/>
    <w:rsid w:val="008341BB"/>
    <w:rsid w:val="00836A95"/>
    <w:rsid w:val="008412A6"/>
    <w:rsid w:val="008417D0"/>
    <w:rsid w:val="00841861"/>
    <w:rsid w:val="00841BC6"/>
    <w:rsid w:val="008453EF"/>
    <w:rsid w:val="0085681C"/>
    <w:rsid w:val="008602C1"/>
    <w:rsid w:val="00861D44"/>
    <w:rsid w:val="00867CB2"/>
    <w:rsid w:val="00867E21"/>
    <w:rsid w:val="00872BD0"/>
    <w:rsid w:val="00876904"/>
    <w:rsid w:val="00882004"/>
    <w:rsid w:val="00883B0A"/>
    <w:rsid w:val="008900F8"/>
    <w:rsid w:val="008A25A2"/>
    <w:rsid w:val="008A3873"/>
    <w:rsid w:val="008A7498"/>
    <w:rsid w:val="008B15F9"/>
    <w:rsid w:val="008B20A2"/>
    <w:rsid w:val="008B43F4"/>
    <w:rsid w:val="008B7611"/>
    <w:rsid w:val="008C0E67"/>
    <w:rsid w:val="008C1CA1"/>
    <w:rsid w:val="008C21C7"/>
    <w:rsid w:val="008C2B79"/>
    <w:rsid w:val="008C3FE3"/>
    <w:rsid w:val="008C5108"/>
    <w:rsid w:val="008C6BF9"/>
    <w:rsid w:val="008C6FEB"/>
    <w:rsid w:val="008D1C89"/>
    <w:rsid w:val="008D33A7"/>
    <w:rsid w:val="008D4707"/>
    <w:rsid w:val="008E1D70"/>
    <w:rsid w:val="008E2B11"/>
    <w:rsid w:val="008E4381"/>
    <w:rsid w:val="008E7CF7"/>
    <w:rsid w:val="008F13E1"/>
    <w:rsid w:val="0091211E"/>
    <w:rsid w:val="0091369F"/>
    <w:rsid w:val="00914DAB"/>
    <w:rsid w:val="00920A0D"/>
    <w:rsid w:val="0092237D"/>
    <w:rsid w:val="00923399"/>
    <w:rsid w:val="0092442B"/>
    <w:rsid w:val="00927401"/>
    <w:rsid w:val="00927C8D"/>
    <w:rsid w:val="009329E9"/>
    <w:rsid w:val="00933890"/>
    <w:rsid w:val="00935E3A"/>
    <w:rsid w:val="009466A6"/>
    <w:rsid w:val="009502B6"/>
    <w:rsid w:val="00957235"/>
    <w:rsid w:val="0096283C"/>
    <w:rsid w:val="00964F92"/>
    <w:rsid w:val="00966489"/>
    <w:rsid w:val="00971B76"/>
    <w:rsid w:val="0097549F"/>
    <w:rsid w:val="00977B71"/>
    <w:rsid w:val="00981E10"/>
    <w:rsid w:val="00983460"/>
    <w:rsid w:val="009911FF"/>
    <w:rsid w:val="009916C3"/>
    <w:rsid w:val="009A7C90"/>
    <w:rsid w:val="009B61C7"/>
    <w:rsid w:val="009D0139"/>
    <w:rsid w:val="009D01B1"/>
    <w:rsid w:val="009D399A"/>
    <w:rsid w:val="009D6B5D"/>
    <w:rsid w:val="009E37C1"/>
    <w:rsid w:val="009F6907"/>
    <w:rsid w:val="00A00E29"/>
    <w:rsid w:val="00A0189D"/>
    <w:rsid w:val="00A1570F"/>
    <w:rsid w:val="00A2014B"/>
    <w:rsid w:val="00A209B5"/>
    <w:rsid w:val="00A2459B"/>
    <w:rsid w:val="00A25BCE"/>
    <w:rsid w:val="00A26F7D"/>
    <w:rsid w:val="00A274DA"/>
    <w:rsid w:val="00A334DD"/>
    <w:rsid w:val="00A3661D"/>
    <w:rsid w:val="00A44992"/>
    <w:rsid w:val="00A46DEB"/>
    <w:rsid w:val="00A514B7"/>
    <w:rsid w:val="00A547A8"/>
    <w:rsid w:val="00A63549"/>
    <w:rsid w:val="00A66CBD"/>
    <w:rsid w:val="00A71F2E"/>
    <w:rsid w:val="00A72DDB"/>
    <w:rsid w:val="00A731C2"/>
    <w:rsid w:val="00A952F5"/>
    <w:rsid w:val="00A958AB"/>
    <w:rsid w:val="00AA0776"/>
    <w:rsid w:val="00AA47CC"/>
    <w:rsid w:val="00AA4E95"/>
    <w:rsid w:val="00AC284E"/>
    <w:rsid w:val="00AC3F66"/>
    <w:rsid w:val="00AC716B"/>
    <w:rsid w:val="00AD1556"/>
    <w:rsid w:val="00AE23DF"/>
    <w:rsid w:val="00AE4E62"/>
    <w:rsid w:val="00AE4F55"/>
    <w:rsid w:val="00AE4F71"/>
    <w:rsid w:val="00AF1471"/>
    <w:rsid w:val="00AF27AB"/>
    <w:rsid w:val="00AF52E1"/>
    <w:rsid w:val="00AF5351"/>
    <w:rsid w:val="00B02789"/>
    <w:rsid w:val="00B02F91"/>
    <w:rsid w:val="00B06CD9"/>
    <w:rsid w:val="00B13CF6"/>
    <w:rsid w:val="00B15676"/>
    <w:rsid w:val="00B17C56"/>
    <w:rsid w:val="00B23A92"/>
    <w:rsid w:val="00B27668"/>
    <w:rsid w:val="00B27D06"/>
    <w:rsid w:val="00B27E84"/>
    <w:rsid w:val="00B34914"/>
    <w:rsid w:val="00B34C61"/>
    <w:rsid w:val="00B4251A"/>
    <w:rsid w:val="00B47A35"/>
    <w:rsid w:val="00B51447"/>
    <w:rsid w:val="00B55B14"/>
    <w:rsid w:val="00B55C48"/>
    <w:rsid w:val="00B56EB2"/>
    <w:rsid w:val="00B61024"/>
    <w:rsid w:val="00B72C83"/>
    <w:rsid w:val="00B762D7"/>
    <w:rsid w:val="00B76734"/>
    <w:rsid w:val="00B858A8"/>
    <w:rsid w:val="00B953B1"/>
    <w:rsid w:val="00BA548D"/>
    <w:rsid w:val="00BA6B0A"/>
    <w:rsid w:val="00BB15A4"/>
    <w:rsid w:val="00BB7596"/>
    <w:rsid w:val="00BC432B"/>
    <w:rsid w:val="00BC4F74"/>
    <w:rsid w:val="00BD4D7B"/>
    <w:rsid w:val="00BD5795"/>
    <w:rsid w:val="00BD6AE3"/>
    <w:rsid w:val="00BD7C32"/>
    <w:rsid w:val="00BE52B6"/>
    <w:rsid w:val="00BF4A3D"/>
    <w:rsid w:val="00C0281C"/>
    <w:rsid w:val="00C062BC"/>
    <w:rsid w:val="00C06DE5"/>
    <w:rsid w:val="00C12ECE"/>
    <w:rsid w:val="00C13145"/>
    <w:rsid w:val="00C14864"/>
    <w:rsid w:val="00C240A4"/>
    <w:rsid w:val="00C24D63"/>
    <w:rsid w:val="00C25683"/>
    <w:rsid w:val="00C319EF"/>
    <w:rsid w:val="00C44EAC"/>
    <w:rsid w:val="00C51577"/>
    <w:rsid w:val="00C527CB"/>
    <w:rsid w:val="00C53EE1"/>
    <w:rsid w:val="00C5513B"/>
    <w:rsid w:val="00C56B85"/>
    <w:rsid w:val="00C62468"/>
    <w:rsid w:val="00C66732"/>
    <w:rsid w:val="00C75236"/>
    <w:rsid w:val="00C75503"/>
    <w:rsid w:val="00C7553D"/>
    <w:rsid w:val="00C8079F"/>
    <w:rsid w:val="00C9009D"/>
    <w:rsid w:val="00C912EE"/>
    <w:rsid w:val="00C91B06"/>
    <w:rsid w:val="00C9314D"/>
    <w:rsid w:val="00CA0807"/>
    <w:rsid w:val="00CA52C7"/>
    <w:rsid w:val="00CB6E9E"/>
    <w:rsid w:val="00CB70E0"/>
    <w:rsid w:val="00CC0D45"/>
    <w:rsid w:val="00CC2E7E"/>
    <w:rsid w:val="00CC378B"/>
    <w:rsid w:val="00CD07E4"/>
    <w:rsid w:val="00CD6963"/>
    <w:rsid w:val="00CE442A"/>
    <w:rsid w:val="00CE4643"/>
    <w:rsid w:val="00CE7858"/>
    <w:rsid w:val="00CF099B"/>
    <w:rsid w:val="00D010D5"/>
    <w:rsid w:val="00D02561"/>
    <w:rsid w:val="00D037EB"/>
    <w:rsid w:val="00D04A38"/>
    <w:rsid w:val="00D07690"/>
    <w:rsid w:val="00D16460"/>
    <w:rsid w:val="00D17AFA"/>
    <w:rsid w:val="00D2005A"/>
    <w:rsid w:val="00D226C6"/>
    <w:rsid w:val="00D3412B"/>
    <w:rsid w:val="00D36313"/>
    <w:rsid w:val="00D367BD"/>
    <w:rsid w:val="00D37086"/>
    <w:rsid w:val="00D37E32"/>
    <w:rsid w:val="00D424D8"/>
    <w:rsid w:val="00D42F8F"/>
    <w:rsid w:val="00D433F8"/>
    <w:rsid w:val="00D57E7F"/>
    <w:rsid w:val="00D643AC"/>
    <w:rsid w:val="00D74917"/>
    <w:rsid w:val="00D74F81"/>
    <w:rsid w:val="00D844A0"/>
    <w:rsid w:val="00D9231A"/>
    <w:rsid w:val="00D94D59"/>
    <w:rsid w:val="00DA5431"/>
    <w:rsid w:val="00DB2255"/>
    <w:rsid w:val="00DB58F0"/>
    <w:rsid w:val="00DB744B"/>
    <w:rsid w:val="00DB7BAC"/>
    <w:rsid w:val="00DC1337"/>
    <w:rsid w:val="00DC65D7"/>
    <w:rsid w:val="00DD41BE"/>
    <w:rsid w:val="00DD7B0B"/>
    <w:rsid w:val="00DE07E0"/>
    <w:rsid w:val="00DE37B3"/>
    <w:rsid w:val="00DE4274"/>
    <w:rsid w:val="00DE68C5"/>
    <w:rsid w:val="00DF0419"/>
    <w:rsid w:val="00DF4C05"/>
    <w:rsid w:val="00DF68E7"/>
    <w:rsid w:val="00DF72F6"/>
    <w:rsid w:val="00DF7EE5"/>
    <w:rsid w:val="00E00CB8"/>
    <w:rsid w:val="00E01FC3"/>
    <w:rsid w:val="00E02D2D"/>
    <w:rsid w:val="00E10343"/>
    <w:rsid w:val="00E10CCC"/>
    <w:rsid w:val="00E1279B"/>
    <w:rsid w:val="00E15F88"/>
    <w:rsid w:val="00E171FC"/>
    <w:rsid w:val="00E22C9F"/>
    <w:rsid w:val="00E23D01"/>
    <w:rsid w:val="00E3216C"/>
    <w:rsid w:val="00E3799D"/>
    <w:rsid w:val="00E40850"/>
    <w:rsid w:val="00E41BE3"/>
    <w:rsid w:val="00E42FDB"/>
    <w:rsid w:val="00E47DB7"/>
    <w:rsid w:val="00E52A8D"/>
    <w:rsid w:val="00E5394A"/>
    <w:rsid w:val="00E552E1"/>
    <w:rsid w:val="00E555AF"/>
    <w:rsid w:val="00E56CF8"/>
    <w:rsid w:val="00E62D4B"/>
    <w:rsid w:val="00E62F6A"/>
    <w:rsid w:val="00E76CCC"/>
    <w:rsid w:val="00E84FDA"/>
    <w:rsid w:val="00E8600B"/>
    <w:rsid w:val="00E878BF"/>
    <w:rsid w:val="00E90CCE"/>
    <w:rsid w:val="00E917F1"/>
    <w:rsid w:val="00E9503B"/>
    <w:rsid w:val="00E96BA9"/>
    <w:rsid w:val="00EA201C"/>
    <w:rsid w:val="00EA3197"/>
    <w:rsid w:val="00EA5C47"/>
    <w:rsid w:val="00EA6898"/>
    <w:rsid w:val="00EB1F8E"/>
    <w:rsid w:val="00EC15B8"/>
    <w:rsid w:val="00EC5767"/>
    <w:rsid w:val="00EC753B"/>
    <w:rsid w:val="00EC7E51"/>
    <w:rsid w:val="00ED7512"/>
    <w:rsid w:val="00EE0294"/>
    <w:rsid w:val="00EF2056"/>
    <w:rsid w:val="00EF514D"/>
    <w:rsid w:val="00F103D5"/>
    <w:rsid w:val="00F165E5"/>
    <w:rsid w:val="00F216A5"/>
    <w:rsid w:val="00F24C02"/>
    <w:rsid w:val="00F252AC"/>
    <w:rsid w:val="00F31C58"/>
    <w:rsid w:val="00F34E28"/>
    <w:rsid w:val="00F41786"/>
    <w:rsid w:val="00F42303"/>
    <w:rsid w:val="00F43904"/>
    <w:rsid w:val="00F44745"/>
    <w:rsid w:val="00F45207"/>
    <w:rsid w:val="00F47999"/>
    <w:rsid w:val="00F52E1F"/>
    <w:rsid w:val="00F5387F"/>
    <w:rsid w:val="00F60B8E"/>
    <w:rsid w:val="00F65284"/>
    <w:rsid w:val="00F66F60"/>
    <w:rsid w:val="00F716BB"/>
    <w:rsid w:val="00F73FD5"/>
    <w:rsid w:val="00F753A5"/>
    <w:rsid w:val="00F75A05"/>
    <w:rsid w:val="00F817A6"/>
    <w:rsid w:val="00F81E5B"/>
    <w:rsid w:val="00F91C9E"/>
    <w:rsid w:val="00F95004"/>
    <w:rsid w:val="00F97B94"/>
    <w:rsid w:val="00FA6B5E"/>
    <w:rsid w:val="00FB6C8B"/>
    <w:rsid w:val="00FC08FD"/>
    <w:rsid w:val="00FC3770"/>
    <w:rsid w:val="00FC48BB"/>
    <w:rsid w:val="00FC5227"/>
    <w:rsid w:val="00FC7424"/>
    <w:rsid w:val="00FD29C8"/>
    <w:rsid w:val="00FE5FB7"/>
    <w:rsid w:val="00FF05D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044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C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a4">
    <w:name w:val="Изнесен текст Знак"/>
    <w:link w:val="a3"/>
    <w:locked/>
    <w:rsid w:val="000263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6">
    <w:name w:val="Горен колонтитул Знак"/>
    <w:link w:val="a5"/>
    <w:uiPriority w:val="99"/>
    <w:locked/>
    <w:rsid w:val="00026308"/>
    <w:rPr>
      <w:rFonts w:cs="Times New Roman"/>
      <w:sz w:val="24"/>
    </w:rPr>
  </w:style>
  <w:style w:type="paragraph" w:styleId="a7">
    <w:name w:val="footer"/>
    <w:basedOn w:val="a"/>
    <w:link w:val="a8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8">
    <w:name w:val="Долен колонтитул Знак"/>
    <w:link w:val="a7"/>
    <w:locked/>
    <w:rsid w:val="00026308"/>
    <w:rPr>
      <w:rFonts w:cs="Times New Roman"/>
      <w:sz w:val="24"/>
    </w:rPr>
  </w:style>
  <w:style w:type="character" w:styleId="a9">
    <w:name w:val="Hyperlink"/>
    <w:rsid w:val="006E3769"/>
    <w:rPr>
      <w:rFonts w:cs="Times New Roman"/>
      <w:color w:val="0000FF"/>
      <w:u w:val="single"/>
    </w:rPr>
  </w:style>
  <w:style w:type="paragraph" w:styleId="aa">
    <w:name w:val="List Paragraph"/>
    <w:basedOn w:val="a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ab">
    <w:name w:val="annotation reference"/>
    <w:semiHidden/>
    <w:rsid w:val="00400878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400878"/>
    <w:rPr>
      <w:sz w:val="20"/>
      <w:szCs w:val="20"/>
      <w:lang w:val="x-none" w:eastAsia="x-none"/>
    </w:rPr>
  </w:style>
  <w:style w:type="character" w:customStyle="1" w:styleId="ad">
    <w:name w:val="Текст на коментар Знак"/>
    <w:link w:val="ac"/>
    <w:semiHidden/>
    <w:locked/>
    <w:rsid w:val="00400878"/>
    <w:rPr>
      <w:rFonts w:cs="Times New Roman"/>
      <w:sz w:val="20"/>
    </w:rPr>
  </w:style>
  <w:style w:type="paragraph" w:styleId="ae">
    <w:name w:val="annotation subject"/>
    <w:basedOn w:val="ac"/>
    <w:next w:val="ac"/>
    <w:link w:val="af"/>
    <w:semiHidden/>
    <w:rsid w:val="00400878"/>
    <w:rPr>
      <w:b/>
    </w:rPr>
  </w:style>
  <w:style w:type="character" w:customStyle="1" w:styleId="af">
    <w:name w:val="Предмет на коментар Знак"/>
    <w:link w:val="ae"/>
    <w:semiHidden/>
    <w:locked/>
    <w:rsid w:val="00400878"/>
    <w:rPr>
      <w:rFonts w:cs="Times New Roman"/>
      <w:b/>
      <w:sz w:val="20"/>
    </w:rPr>
  </w:style>
  <w:style w:type="table" w:styleId="af0">
    <w:name w:val="Table Grid"/>
    <w:basedOn w:val="a1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775C19"/>
    <w:rPr>
      <w:sz w:val="20"/>
      <w:szCs w:val="20"/>
    </w:rPr>
  </w:style>
  <w:style w:type="character" w:customStyle="1" w:styleId="af2">
    <w:name w:val="Текст под линия Знак"/>
    <w:basedOn w:val="a0"/>
    <w:link w:val="af1"/>
    <w:rsid w:val="00775C19"/>
  </w:style>
  <w:style w:type="character" w:styleId="af3">
    <w:name w:val="footnote reference"/>
    <w:uiPriority w:val="99"/>
    <w:rsid w:val="00775C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C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a4">
    <w:name w:val="Изнесен текст Знак"/>
    <w:link w:val="a3"/>
    <w:locked/>
    <w:rsid w:val="000263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6">
    <w:name w:val="Горен колонтитул Знак"/>
    <w:link w:val="a5"/>
    <w:uiPriority w:val="99"/>
    <w:locked/>
    <w:rsid w:val="00026308"/>
    <w:rPr>
      <w:rFonts w:cs="Times New Roman"/>
      <w:sz w:val="24"/>
    </w:rPr>
  </w:style>
  <w:style w:type="paragraph" w:styleId="a7">
    <w:name w:val="footer"/>
    <w:basedOn w:val="a"/>
    <w:link w:val="a8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a8">
    <w:name w:val="Долен колонтитул Знак"/>
    <w:link w:val="a7"/>
    <w:locked/>
    <w:rsid w:val="00026308"/>
    <w:rPr>
      <w:rFonts w:cs="Times New Roman"/>
      <w:sz w:val="24"/>
    </w:rPr>
  </w:style>
  <w:style w:type="character" w:styleId="a9">
    <w:name w:val="Hyperlink"/>
    <w:rsid w:val="006E3769"/>
    <w:rPr>
      <w:rFonts w:cs="Times New Roman"/>
      <w:color w:val="0000FF"/>
      <w:u w:val="single"/>
    </w:rPr>
  </w:style>
  <w:style w:type="paragraph" w:styleId="aa">
    <w:name w:val="List Paragraph"/>
    <w:basedOn w:val="a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ab">
    <w:name w:val="annotation reference"/>
    <w:semiHidden/>
    <w:rsid w:val="00400878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400878"/>
    <w:rPr>
      <w:sz w:val="20"/>
      <w:szCs w:val="20"/>
      <w:lang w:val="x-none" w:eastAsia="x-none"/>
    </w:rPr>
  </w:style>
  <w:style w:type="character" w:customStyle="1" w:styleId="ad">
    <w:name w:val="Текст на коментар Знак"/>
    <w:link w:val="ac"/>
    <w:semiHidden/>
    <w:locked/>
    <w:rsid w:val="00400878"/>
    <w:rPr>
      <w:rFonts w:cs="Times New Roman"/>
      <w:sz w:val="20"/>
    </w:rPr>
  </w:style>
  <w:style w:type="paragraph" w:styleId="ae">
    <w:name w:val="annotation subject"/>
    <w:basedOn w:val="ac"/>
    <w:next w:val="ac"/>
    <w:link w:val="af"/>
    <w:semiHidden/>
    <w:rsid w:val="00400878"/>
    <w:rPr>
      <w:b/>
    </w:rPr>
  </w:style>
  <w:style w:type="character" w:customStyle="1" w:styleId="af">
    <w:name w:val="Предмет на коментар Знак"/>
    <w:link w:val="ae"/>
    <w:semiHidden/>
    <w:locked/>
    <w:rsid w:val="00400878"/>
    <w:rPr>
      <w:rFonts w:cs="Times New Roman"/>
      <w:b/>
      <w:sz w:val="20"/>
    </w:rPr>
  </w:style>
  <w:style w:type="table" w:styleId="af0">
    <w:name w:val="Table Grid"/>
    <w:basedOn w:val="a1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775C19"/>
    <w:rPr>
      <w:sz w:val="20"/>
      <w:szCs w:val="20"/>
    </w:rPr>
  </w:style>
  <w:style w:type="character" w:customStyle="1" w:styleId="af2">
    <w:name w:val="Текст под линия Знак"/>
    <w:basedOn w:val="a0"/>
    <w:link w:val="af1"/>
    <w:rsid w:val="00775C19"/>
  </w:style>
  <w:style w:type="character" w:styleId="af3">
    <w:name w:val="footnote reference"/>
    <w:uiPriority w:val="99"/>
    <w:rsid w:val="00775C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upport2020@government.b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umis2020.government.bg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mis2020.government.bg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A78DB-4E51-4E7E-BDFB-6F3CDCA4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16</Pages>
  <Words>4858</Words>
  <Characters>27693</Characters>
  <Application>Microsoft Office Word</Application>
  <DocSecurity>0</DocSecurity>
  <Lines>230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CM</Company>
  <LinksUpToDate>false</LinksUpToDate>
  <CharactersWithSpaces>32487</CharactersWithSpaces>
  <SharedDoc>false</SharedDoc>
  <HLinks>
    <vt:vector size="18" baseType="variant"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creator>MLSP</dc:creator>
  <cp:lastModifiedBy>User</cp:lastModifiedBy>
  <cp:revision>38</cp:revision>
  <cp:lastPrinted>2018-01-24T11:05:00Z</cp:lastPrinted>
  <dcterms:created xsi:type="dcterms:W3CDTF">2018-09-24T18:18:00Z</dcterms:created>
  <dcterms:modified xsi:type="dcterms:W3CDTF">2019-09-25T08:53:00Z</dcterms:modified>
</cp:coreProperties>
</file>